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5DC6B" w14:textId="77777777" w:rsidR="0027081B" w:rsidRDefault="00F3181E" w:rsidP="00F3181E">
      <w:pPr>
        <w:spacing w:after="120" w:line="20" w:lineRule="atLeast"/>
        <w:contextualSpacing/>
        <w:jc w:val="center"/>
        <w:rPr>
          <w:rFonts w:ascii="Calibri Light" w:hAnsi="Calibri Light" w:cs="Calibri Light"/>
          <w:b/>
          <w:bCs/>
          <w:sz w:val="24"/>
          <w:szCs w:val="24"/>
        </w:rPr>
      </w:pPr>
      <w:r w:rsidRPr="00076BA7">
        <w:rPr>
          <w:rFonts w:ascii="Calibri Light" w:hAnsi="Calibri Light" w:cs="Calibri Light"/>
          <w:noProof/>
        </w:rPr>
        <w:drawing>
          <wp:anchor distT="0" distB="0" distL="114300" distR="114300" simplePos="0" relativeHeight="251659264" behindDoc="0" locked="0" layoutInCell="1" allowOverlap="1" wp14:anchorId="689B2ACA" wp14:editId="4A1793D1">
            <wp:simplePos x="0" y="0"/>
            <wp:positionH relativeFrom="margin">
              <wp:posOffset>1825625</wp:posOffset>
            </wp:positionH>
            <wp:positionV relativeFrom="margin">
              <wp:posOffset>-454787</wp:posOffset>
            </wp:positionV>
            <wp:extent cx="2315210" cy="1289050"/>
            <wp:effectExtent l="0" t="0" r="0" b="0"/>
            <wp:wrapSquare wrapText="bothSides"/>
            <wp:docPr id="3"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Logo&#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15210" cy="1289050"/>
                    </a:xfrm>
                    <a:prstGeom prst="rect">
                      <a:avLst/>
                    </a:prstGeom>
                    <a:noFill/>
                    <a:ln>
                      <a:noFill/>
                    </a:ln>
                  </pic:spPr>
                </pic:pic>
              </a:graphicData>
            </a:graphic>
            <wp14:sizeRelH relativeFrom="margin">
              <wp14:pctWidth>0</wp14:pctWidth>
            </wp14:sizeRelH>
            <wp14:sizeRelV relativeFrom="margin">
              <wp14:pctHeight>0</wp14:pctHeight>
            </wp14:sizeRelV>
          </wp:anchor>
        </w:drawing>
      </w:r>
    </w:p>
    <w:sdt>
      <w:sdtPr>
        <w:rPr>
          <w:rFonts w:ascii="Calibri Light" w:hAnsi="Calibri Light" w:cs="Calibri Light"/>
          <w:b/>
          <w:bCs/>
          <w:sz w:val="24"/>
          <w:szCs w:val="24"/>
        </w:rPr>
        <w:id w:val="-808551268"/>
        <w:docPartObj>
          <w:docPartGallery w:val="Cover Pages"/>
          <w:docPartUnique/>
        </w:docPartObj>
      </w:sdtPr>
      <w:sdtEndPr>
        <w:rPr>
          <w:b w:val="0"/>
          <w:bCs w:val="0"/>
          <w:sz w:val="21"/>
          <w:szCs w:val="21"/>
        </w:rPr>
      </w:sdtEndPr>
      <w:sdtContent>
        <w:p w14:paraId="0CE733B5" w14:textId="7DF7F242" w:rsidR="00C32E53" w:rsidRPr="00076BA7" w:rsidRDefault="00C32E53" w:rsidP="0027081B">
          <w:pPr>
            <w:spacing w:after="120" w:line="20" w:lineRule="atLeast"/>
            <w:contextualSpacing/>
            <w:rPr>
              <w:rFonts w:ascii="Calibri Light" w:hAnsi="Calibri Light" w:cs="Calibri Light"/>
              <w:color w:val="00B050"/>
              <w:sz w:val="24"/>
              <w:szCs w:val="24"/>
            </w:rPr>
          </w:pPr>
        </w:p>
        <w:p w14:paraId="46315E48" w14:textId="65EE9542" w:rsidR="00C32E53" w:rsidRPr="00076BA7" w:rsidRDefault="00C32E53" w:rsidP="004E4612">
          <w:pPr>
            <w:spacing w:after="120" w:line="20" w:lineRule="atLeast"/>
            <w:contextualSpacing/>
            <w:jc w:val="center"/>
            <w:rPr>
              <w:rFonts w:ascii="Calibri Light" w:hAnsi="Calibri Light" w:cs="Calibri Light"/>
              <w:color w:val="00B050"/>
              <w:sz w:val="24"/>
              <w:szCs w:val="24"/>
            </w:rPr>
          </w:pPr>
        </w:p>
        <w:p w14:paraId="4B92F888" w14:textId="62A247AF" w:rsidR="00C32E53" w:rsidRPr="00076BA7" w:rsidRDefault="00EB164F" w:rsidP="00DE7037">
          <w:pPr>
            <w:tabs>
              <w:tab w:val="left" w:pos="870"/>
            </w:tabs>
            <w:spacing w:after="120" w:line="20" w:lineRule="atLeast"/>
            <w:contextualSpacing/>
            <w:rPr>
              <w:rFonts w:ascii="Calibri Light" w:hAnsi="Calibri Light" w:cs="Calibri Light"/>
              <w:color w:val="00B050"/>
              <w:sz w:val="24"/>
              <w:szCs w:val="24"/>
            </w:rPr>
          </w:pPr>
          <w:r w:rsidRPr="00076BA7">
            <w:rPr>
              <w:rFonts w:ascii="Calibri Light" w:hAnsi="Calibri Light" w:cs="Calibri Light"/>
              <w:color w:val="00B050"/>
              <w:sz w:val="24"/>
              <w:szCs w:val="24"/>
            </w:rPr>
            <w:tab/>
          </w:r>
        </w:p>
        <w:p w14:paraId="47B8E29B" w14:textId="1ADA2B87" w:rsidR="00D526C8" w:rsidRPr="00076BA7" w:rsidRDefault="00D526C8" w:rsidP="004E4612">
          <w:pPr>
            <w:spacing w:after="120" w:line="20" w:lineRule="atLeast"/>
            <w:contextualSpacing/>
            <w:jc w:val="center"/>
            <w:rPr>
              <w:rFonts w:ascii="Calibri Light" w:hAnsi="Calibri Light" w:cs="Calibri Light"/>
              <w:sz w:val="24"/>
              <w:szCs w:val="24"/>
            </w:rPr>
          </w:pPr>
        </w:p>
        <w:p w14:paraId="3EC49E01" w14:textId="7FA2180A" w:rsidR="00D526C8" w:rsidRPr="00076BA7" w:rsidRDefault="00D526C8" w:rsidP="004E4612">
          <w:pPr>
            <w:spacing w:after="120" w:line="20" w:lineRule="atLeast"/>
            <w:ind w:left="5245"/>
            <w:contextualSpacing/>
            <w:rPr>
              <w:rFonts w:ascii="Calibri Light" w:hAnsi="Calibri Light" w:cs="Calibri Light"/>
              <w:sz w:val="24"/>
              <w:szCs w:val="24"/>
            </w:rPr>
          </w:pPr>
          <w:r w:rsidRPr="00076BA7">
            <w:rPr>
              <w:rFonts w:ascii="Calibri Light" w:hAnsi="Calibri Light" w:cs="Calibri Light"/>
              <w:sz w:val="24"/>
              <w:szCs w:val="24"/>
            </w:rPr>
            <w:t xml:space="preserve">PATVIRTINTA </w:t>
          </w:r>
        </w:p>
        <w:p w14:paraId="54DCAA0C" w14:textId="2CA7CD69" w:rsidR="00D53BF4" w:rsidRPr="00076BA7" w:rsidRDefault="00F3181E" w:rsidP="004E4612">
          <w:pPr>
            <w:spacing w:after="120" w:line="20" w:lineRule="atLeast"/>
            <w:ind w:left="5245"/>
            <w:contextualSpacing/>
            <w:rPr>
              <w:rFonts w:ascii="Calibri Light" w:hAnsi="Calibri Light" w:cs="Calibri Light"/>
              <w:sz w:val="24"/>
              <w:szCs w:val="24"/>
            </w:rPr>
          </w:pPr>
          <w:r w:rsidRPr="00076BA7">
            <w:rPr>
              <w:rFonts w:ascii="Calibri Light" w:hAnsi="Calibri Light" w:cs="Calibri Light"/>
              <w:sz w:val="24"/>
              <w:szCs w:val="24"/>
            </w:rPr>
            <w:t>202</w:t>
          </w:r>
          <w:r w:rsidR="00DE16A4">
            <w:rPr>
              <w:rFonts w:ascii="Calibri Light" w:hAnsi="Calibri Light" w:cs="Calibri Light"/>
              <w:sz w:val="24"/>
              <w:szCs w:val="24"/>
            </w:rPr>
            <w:t>5-09-</w:t>
          </w:r>
          <w:r w:rsidRPr="00076BA7">
            <w:rPr>
              <w:rFonts w:ascii="Calibri Light" w:hAnsi="Calibri Light" w:cs="Calibri Light"/>
              <w:sz w:val="24"/>
              <w:szCs w:val="24"/>
            </w:rPr>
            <w:t xml:space="preserve"> viešojo pirkimo komisijos posėdžio protokolu Nr.1</w:t>
          </w:r>
        </w:p>
        <w:p w14:paraId="47EF0C37" w14:textId="19126F9D" w:rsidR="00D526C8" w:rsidRPr="00076BA7" w:rsidRDefault="00D526C8" w:rsidP="004E4612">
          <w:pPr>
            <w:spacing w:after="120" w:line="20" w:lineRule="atLeast"/>
            <w:contextualSpacing/>
            <w:jc w:val="center"/>
            <w:rPr>
              <w:rFonts w:ascii="Calibri Light" w:hAnsi="Calibri Light" w:cs="Calibri Light"/>
              <w:sz w:val="24"/>
              <w:szCs w:val="24"/>
            </w:rPr>
          </w:pPr>
        </w:p>
        <w:p w14:paraId="7350A7E2" w14:textId="78457EBC" w:rsidR="00D526C8" w:rsidRPr="00076BA7" w:rsidRDefault="00D526C8" w:rsidP="004E4612">
          <w:pPr>
            <w:spacing w:after="120" w:line="20" w:lineRule="atLeast"/>
            <w:contextualSpacing/>
            <w:jc w:val="center"/>
            <w:rPr>
              <w:rFonts w:ascii="Calibri Light" w:hAnsi="Calibri Light" w:cs="Calibri Light"/>
              <w:sz w:val="24"/>
              <w:szCs w:val="24"/>
            </w:rPr>
          </w:pPr>
        </w:p>
        <w:p w14:paraId="2F3A4564" w14:textId="77777777" w:rsidR="00F3181E" w:rsidRPr="00076BA7" w:rsidRDefault="00F3181E" w:rsidP="004E4612">
          <w:pPr>
            <w:spacing w:after="120" w:line="20" w:lineRule="atLeast"/>
            <w:contextualSpacing/>
            <w:jc w:val="center"/>
            <w:rPr>
              <w:rFonts w:ascii="Calibri Light" w:hAnsi="Calibri Light" w:cs="Calibri Light"/>
              <w:sz w:val="24"/>
              <w:szCs w:val="24"/>
            </w:rPr>
          </w:pPr>
        </w:p>
        <w:p w14:paraId="264140DC" w14:textId="77777777" w:rsidR="00F3181E" w:rsidRPr="00076BA7" w:rsidRDefault="00F3181E" w:rsidP="004E4612">
          <w:pPr>
            <w:spacing w:after="120" w:line="20" w:lineRule="atLeast"/>
            <w:contextualSpacing/>
            <w:jc w:val="center"/>
            <w:rPr>
              <w:rFonts w:ascii="Calibri Light" w:hAnsi="Calibri Light" w:cs="Calibri Light"/>
              <w:sz w:val="24"/>
              <w:szCs w:val="24"/>
            </w:rPr>
          </w:pPr>
        </w:p>
        <w:p w14:paraId="3D41D829" w14:textId="77777777" w:rsidR="00F3181E" w:rsidRPr="00DE16A4" w:rsidRDefault="00F3181E" w:rsidP="004E4612">
          <w:pPr>
            <w:spacing w:after="120" w:line="20" w:lineRule="atLeast"/>
            <w:contextualSpacing/>
            <w:jc w:val="center"/>
            <w:rPr>
              <w:rFonts w:ascii="Calibri Light" w:hAnsi="Calibri Light" w:cs="Calibri Light"/>
              <w:color w:val="000000" w:themeColor="text1"/>
              <w:sz w:val="24"/>
              <w:szCs w:val="24"/>
            </w:rPr>
          </w:pPr>
        </w:p>
        <w:p w14:paraId="1D335B66" w14:textId="4D5F8194" w:rsidR="00F3181E" w:rsidRPr="00DE16A4" w:rsidRDefault="007A130B" w:rsidP="004E4612">
          <w:pPr>
            <w:spacing w:after="120" w:line="20" w:lineRule="atLeast"/>
            <w:contextualSpacing/>
            <w:jc w:val="center"/>
            <w:rPr>
              <w:rFonts w:ascii="Calibri Light" w:hAnsi="Calibri Light" w:cs="Calibri Light"/>
              <w:b/>
              <w:bCs/>
              <w:color w:val="000000" w:themeColor="text1"/>
              <w:sz w:val="28"/>
              <w:szCs w:val="28"/>
            </w:rPr>
          </w:pPr>
          <w:r w:rsidRPr="00DE16A4">
            <w:rPr>
              <w:rFonts w:ascii="Calibri Light" w:hAnsi="Calibri Light" w:cs="Calibri Light"/>
              <w:b/>
              <w:bCs/>
              <w:color w:val="000000" w:themeColor="text1"/>
              <w:sz w:val="28"/>
              <w:szCs w:val="28"/>
            </w:rPr>
            <w:t xml:space="preserve">SUPAPRASTINTO </w:t>
          </w:r>
          <w:r w:rsidR="00D526C8" w:rsidRPr="00DE16A4">
            <w:rPr>
              <w:rFonts w:ascii="Calibri Light" w:hAnsi="Calibri Light" w:cs="Calibri Light"/>
              <w:b/>
              <w:bCs/>
              <w:color w:val="000000" w:themeColor="text1"/>
              <w:sz w:val="28"/>
              <w:szCs w:val="28"/>
            </w:rPr>
            <w:t>VIEŠOJO PIRKIMO</w:t>
          </w:r>
        </w:p>
        <w:p w14:paraId="1D1BF965" w14:textId="4DE3E878" w:rsidR="00D526C8" w:rsidRPr="00DE16A4" w:rsidRDefault="00D526C8" w:rsidP="004E4612">
          <w:pPr>
            <w:spacing w:after="120" w:line="20" w:lineRule="atLeast"/>
            <w:contextualSpacing/>
            <w:jc w:val="center"/>
            <w:rPr>
              <w:rFonts w:ascii="Calibri Light" w:hAnsi="Calibri Light" w:cs="Calibri Light"/>
              <w:b/>
              <w:bCs/>
              <w:color w:val="000000" w:themeColor="text1"/>
              <w:sz w:val="28"/>
              <w:szCs w:val="28"/>
            </w:rPr>
          </w:pPr>
          <w:r w:rsidRPr="00DE16A4">
            <w:rPr>
              <w:rFonts w:ascii="Calibri Light" w:hAnsi="Calibri Light" w:cs="Calibri Light"/>
              <w:b/>
              <w:bCs/>
              <w:color w:val="000000" w:themeColor="text1"/>
              <w:sz w:val="28"/>
              <w:szCs w:val="28"/>
            </w:rPr>
            <w:t xml:space="preserve"> „</w:t>
          </w:r>
          <w:r w:rsidR="00DE16A4" w:rsidRPr="00DE16A4">
            <w:rPr>
              <w:rFonts w:ascii="Calibri Light" w:hAnsi="Calibri Light" w:cs="Calibri Light"/>
              <w:b/>
              <w:bCs/>
              <w:color w:val="000000" w:themeColor="text1"/>
              <w:sz w:val="28"/>
              <w:szCs w:val="28"/>
            </w:rPr>
            <w:t>KONTAKTŲ (SKAMBUČIŲ) CENTRO PASLAUGA</w:t>
          </w:r>
          <w:r w:rsidRPr="00DE16A4">
            <w:rPr>
              <w:rFonts w:ascii="Calibri Light" w:hAnsi="Calibri Light" w:cs="Calibri Light"/>
              <w:b/>
              <w:bCs/>
              <w:color w:val="000000" w:themeColor="text1"/>
              <w:sz w:val="28"/>
              <w:szCs w:val="28"/>
            </w:rPr>
            <w:t>“</w:t>
          </w:r>
        </w:p>
        <w:p w14:paraId="18ACC6AD" w14:textId="4BAFA922" w:rsidR="00D526C8" w:rsidRPr="00DE16A4" w:rsidRDefault="00D526C8" w:rsidP="004E4612">
          <w:pPr>
            <w:spacing w:after="120" w:line="20" w:lineRule="atLeast"/>
            <w:contextualSpacing/>
            <w:jc w:val="center"/>
            <w:rPr>
              <w:rFonts w:ascii="Calibri Light" w:hAnsi="Calibri Light" w:cs="Calibri Light"/>
              <w:b/>
              <w:bCs/>
              <w:color w:val="000000" w:themeColor="text1"/>
              <w:sz w:val="28"/>
              <w:szCs w:val="28"/>
            </w:rPr>
          </w:pPr>
          <w:r w:rsidRPr="00DE16A4">
            <w:rPr>
              <w:rFonts w:ascii="Calibri Light" w:hAnsi="Calibri Light" w:cs="Calibri Light"/>
              <w:b/>
              <w:bCs/>
              <w:color w:val="000000" w:themeColor="text1"/>
              <w:sz w:val="28"/>
              <w:szCs w:val="28"/>
            </w:rPr>
            <w:t xml:space="preserve">ATVIRO KONKURSO </w:t>
          </w:r>
          <w:r w:rsidR="00EB164F" w:rsidRPr="00DE16A4">
            <w:rPr>
              <w:rFonts w:ascii="Calibri Light" w:hAnsi="Calibri Light" w:cs="Calibri Light"/>
              <w:b/>
              <w:bCs/>
              <w:color w:val="000000" w:themeColor="text1"/>
              <w:sz w:val="28"/>
              <w:szCs w:val="28"/>
            </w:rPr>
            <w:t xml:space="preserve">SPECIALIOSIOS </w:t>
          </w:r>
          <w:r w:rsidRPr="00DE16A4">
            <w:rPr>
              <w:rFonts w:ascii="Calibri Light" w:hAnsi="Calibri Light" w:cs="Calibri Light"/>
              <w:b/>
              <w:bCs/>
              <w:color w:val="000000" w:themeColor="text1"/>
              <w:sz w:val="28"/>
              <w:szCs w:val="28"/>
            </w:rPr>
            <w:t>SĄLYGOS</w:t>
          </w:r>
        </w:p>
        <w:p w14:paraId="0FC90D8B" w14:textId="77777777" w:rsidR="00D526C8" w:rsidRPr="00DE16A4" w:rsidRDefault="00D526C8" w:rsidP="0048654D">
          <w:pPr>
            <w:spacing w:after="120" w:line="20" w:lineRule="atLeast"/>
            <w:contextualSpacing/>
            <w:rPr>
              <w:rFonts w:ascii="Calibri Light" w:hAnsi="Calibri Light" w:cs="Calibri Light"/>
              <w:color w:val="000000" w:themeColor="text1"/>
              <w:sz w:val="28"/>
              <w:szCs w:val="28"/>
            </w:rPr>
          </w:pPr>
        </w:p>
        <w:p w14:paraId="517C01D9" w14:textId="77777777" w:rsidR="001C24BC" w:rsidRPr="00076BA7" w:rsidRDefault="005F13F0" w:rsidP="004E4612">
          <w:pPr>
            <w:spacing w:after="120" w:line="20" w:lineRule="atLeast"/>
            <w:contextualSpacing/>
            <w:rPr>
              <w:rFonts w:ascii="Calibri Light" w:hAnsi="Calibri Light" w:cs="Calibri Light"/>
            </w:rPr>
          </w:pPr>
          <w:r w:rsidRPr="00076BA7">
            <w:rPr>
              <w:rFonts w:ascii="Calibri Light" w:hAnsi="Calibri Light" w:cs="Calibri Light"/>
            </w:rPr>
            <w:br w:type="page"/>
          </w:r>
        </w:p>
        <w:sdt>
          <w:sdtPr>
            <w:rPr>
              <w:rFonts w:ascii="Calibri Light" w:eastAsiaTheme="minorEastAsia" w:hAnsi="Calibri Light" w:cs="Calibri Light"/>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076BA7" w:rsidRDefault="001C24BC" w:rsidP="004E4612">
              <w:pPr>
                <w:pStyle w:val="Turinioantrat"/>
                <w:spacing w:before="0" w:line="20" w:lineRule="atLeast"/>
                <w:ind w:left="432" w:hanging="432"/>
                <w:contextualSpacing/>
                <w:rPr>
                  <w:rFonts w:ascii="Calibri Light" w:hAnsi="Calibri Light" w:cs="Calibri Light"/>
                </w:rPr>
              </w:pPr>
              <w:r w:rsidRPr="00076BA7">
                <w:rPr>
                  <w:rFonts w:ascii="Calibri Light" w:hAnsi="Calibri Light" w:cs="Calibri Light"/>
                </w:rPr>
                <w:t>TURINYS</w:t>
              </w:r>
            </w:p>
            <w:p w14:paraId="71EAF0A5" w14:textId="1A1F4700" w:rsidR="00D923DB" w:rsidRDefault="001C24BC">
              <w:pPr>
                <w:pStyle w:val="Turinys1"/>
                <w:rPr>
                  <w:noProof/>
                  <w:kern w:val="2"/>
                  <w:sz w:val="22"/>
                  <w:szCs w:val="22"/>
                  <w14:ligatures w14:val="standardContextual"/>
                </w:rPr>
              </w:pPr>
              <w:r w:rsidRPr="00076BA7">
                <w:rPr>
                  <w:rFonts w:ascii="Calibri Light" w:hAnsi="Calibri Light" w:cs="Calibri Light"/>
                  <w:color w:val="2B579A"/>
                  <w:shd w:val="clear" w:color="auto" w:fill="E6E6E6"/>
                </w:rPr>
                <w:fldChar w:fldCharType="begin"/>
              </w:r>
              <w:r w:rsidRPr="00076BA7">
                <w:rPr>
                  <w:rFonts w:ascii="Calibri Light" w:hAnsi="Calibri Light" w:cs="Calibri Light"/>
                </w:rPr>
                <w:instrText xml:space="preserve"> TOC \o "1-3" \h \z \u </w:instrText>
              </w:r>
              <w:r w:rsidRPr="00076BA7">
                <w:rPr>
                  <w:rFonts w:ascii="Calibri Light" w:hAnsi="Calibri Light" w:cs="Calibri Light"/>
                  <w:color w:val="2B579A"/>
                  <w:shd w:val="clear" w:color="auto" w:fill="E6E6E6"/>
                </w:rPr>
                <w:fldChar w:fldCharType="separate"/>
              </w:r>
              <w:hyperlink w:anchor="_Toc150256723" w:history="1">
                <w:r w:rsidR="00D923DB" w:rsidRPr="00E1567F">
                  <w:rPr>
                    <w:rStyle w:val="Hipersaitas"/>
                    <w:rFonts w:ascii="Calibri Light" w:hAnsi="Calibri Light" w:cs="Calibri Light"/>
                    <w:noProof/>
                  </w:rPr>
                  <w:t>1.</w:t>
                </w:r>
                <w:r w:rsidR="00D923DB">
                  <w:rPr>
                    <w:noProof/>
                    <w:kern w:val="2"/>
                    <w:sz w:val="22"/>
                    <w:szCs w:val="22"/>
                    <w14:ligatures w14:val="standardContextual"/>
                  </w:rPr>
                  <w:tab/>
                </w:r>
                <w:r w:rsidR="00D923DB" w:rsidRPr="00E1567F">
                  <w:rPr>
                    <w:rStyle w:val="Hipersaitas"/>
                    <w:rFonts w:ascii="Calibri Light" w:hAnsi="Calibri Light" w:cs="Calibri Light"/>
                    <w:noProof/>
                  </w:rPr>
                  <w:t>Bendra informacija</w:t>
                </w:r>
                <w:r w:rsidR="00D923DB">
                  <w:rPr>
                    <w:noProof/>
                    <w:webHidden/>
                  </w:rPr>
                  <w:tab/>
                </w:r>
                <w:r w:rsidR="00D923DB">
                  <w:rPr>
                    <w:noProof/>
                    <w:webHidden/>
                  </w:rPr>
                  <w:fldChar w:fldCharType="begin"/>
                </w:r>
                <w:r w:rsidR="00D923DB">
                  <w:rPr>
                    <w:noProof/>
                    <w:webHidden/>
                  </w:rPr>
                  <w:instrText xml:space="preserve"> PAGEREF _Toc150256723 \h </w:instrText>
                </w:r>
                <w:r w:rsidR="00D923DB">
                  <w:rPr>
                    <w:noProof/>
                    <w:webHidden/>
                  </w:rPr>
                </w:r>
                <w:r w:rsidR="00D923DB">
                  <w:rPr>
                    <w:noProof/>
                    <w:webHidden/>
                  </w:rPr>
                  <w:fldChar w:fldCharType="separate"/>
                </w:r>
                <w:r w:rsidR="00D923DB">
                  <w:rPr>
                    <w:noProof/>
                    <w:webHidden/>
                  </w:rPr>
                  <w:t>2</w:t>
                </w:r>
                <w:r w:rsidR="00D923DB">
                  <w:rPr>
                    <w:noProof/>
                    <w:webHidden/>
                  </w:rPr>
                  <w:fldChar w:fldCharType="end"/>
                </w:r>
              </w:hyperlink>
            </w:p>
            <w:p w14:paraId="5D1ED6BC" w14:textId="3E67D569" w:rsidR="00D923DB" w:rsidRDefault="00D923DB">
              <w:pPr>
                <w:pStyle w:val="Turinys1"/>
                <w:rPr>
                  <w:noProof/>
                  <w:kern w:val="2"/>
                  <w:sz w:val="22"/>
                  <w:szCs w:val="22"/>
                  <w14:ligatures w14:val="standardContextual"/>
                </w:rPr>
              </w:pPr>
              <w:hyperlink w:anchor="_Toc150256724" w:history="1">
                <w:r w:rsidRPr="00E1567F">
                  <w:rPr>
                    <w:rStyle w:val="Hipersaitas"/>
                    <w:rFonts w:ascii="Calibri Light" w:hAnsi="Calibri Light" w:cs="Calibri Light"/>
                    <w:noProof/>
                  </w:rPr>
                  <w:t>2. Pirkimo objektas</w:t>
                </w:r>
                <w:r>
                  <w:rPr>
                    <w:noProof/>
                    <w:webHidden/>
                  </w:rPr>
                  <w:tab/>
                </w:r>
                <w:r>
                  <w:rPr>
                    <w:noProof/>
                    <w:webHidden/>
                  </w:rPr>
                  <w:fldChar w:fldCharType="begin"/>
                </w:r>
                <w:r>
                  <w:rPr>
                    <w:noProof/>
                    <w:webHidden/>
                  </w:rPr>
                  <w:instrText xml:space="preserve"> PAGEREF _Toc150256724 \h </w:instrText>
                </w:r>
                <w:r>
                  <w:rPr>
                    <w:noProof/>
                    <w:webHidden/>
                  </w:rPr>
                </w:r>
                <w:r>
                  <w:rPr>
                    <w:noProof/>
                    <w:webHidden/>
                  </w:rPr>
                  <w:fldChar w:fldCharType="separate"/>
                </w:r>
                <w:r>
                  <w:rPr>
                    <w:noProof/>
                    <w:webHidden/>
                  </w:rPr>
                  <w:t>2</w:t>
                </w:r>
                <w:r>
                  <w:rPr>
                    <w:noProof/>
                    <w:webHidden/>
                  </w:rPr>
                  <w:fldChar w:fldCharType="end"/>
                </w:r>
              </w:hyperlink>
            </w:p>
            <w:p w14:paraId="0320E09D" w14:textId="6CA0BB6F" w:rsidR="00D923DB" w:rsidRDefault="00D923DB">
              <w:pPr>
                <w:pStyle w:val="Turinys1"/>
                <w:rPr>
                  <w:noProof/>
                  <w:kern w:val="2"/>
                  <w:sz w:val="22"/>
                  <w:szCs w:val="22"/>
                  <w14:ligatures w14:val="standardContextual"/>
                </w:rPr>
              </w:pPr>
              <w:hyperlink w:anchor="_Toc150256725" w:history="1">
                <w:r w:rsidRPr="00E1567F">
                  <w:rPr>
                    <w:rStyle w:val="Hipersaitas"/>
                    <w:rFonts w:ascii="Calibri Light" w:hAnsi="Calibri Light" w:cs="Calibri Light"/>
                    <w:noProof/>
                  </w:rPr>
                  <w:t>3. Susitikimai su tiekėjais ir objekto apžiūra</w:t>
                </w:r>
                <w:r>
                  <w:rPr>
                    <w:noProof/>
                    <w:webHidden/>
                  </w:rPr>
                  <w:tab/>
                </w:r>
                <w:r>
                  <w:rPr>
                    <w:noProof/>
                    <w:webHidden/>
                  </w:rPr>
                  <w:fldChar w:fldCharType="begin"/>
                </w:r>
                <w:r>
                  <w:rPr>
                    <w:noProof/>
                    <w:webHidden/>
                  </w:rPr>
                  <w:instrText xml:space="preserve"> PAGEREF _Toc150256725 \h </w:instrText>
                </w:r>
                <w:r>
                  <w:rPr>
                    <w:noProof/>
                    <w:webHidden/>
                  </w:rPr>
                </w:r>
                <w:r>
                  <w:rPr>
                    <w:noProof/>
                    <w:webHidden/>
                  </w:rPr>
                  <w:fldChar w:fldCharType="separate"/>
                </w:r>
                <w:r>
                  <w:rPr>
                    <w:noProof/>
                    <w:webHidden/>
                  </w:rPr>
                  <w:t>2</w:t>
                </w:r>
                <w:r>
                  <w:rPr>
                    <w:noProof/>
                    <w:webHidden/>
                  </w:rPr>
                  <w:fldChar w:fldCharType="end"/>
                </w:r>
              </w:hyperlink>
            </w:p>
            <w:p w14:paraId="1F55933F" w14:textId="57494F45" w:rsidR="00D923DB" w:rsidRDefault="00D923DB">
              <w:pPr>
                <w:pStyle w:val="Turinys1"/>
                <w:rPr>
                  <w:noProof/>
                  <w:kern w:val="2"/>
                  <w:sz w:val="22"/>
                  <w:szCs w:val="22"/>
                  <w14:ligatures w14:val="standardContextual"/>
                </w:rPr>
              </w:pPr>
              <w:hyperlink w:anchor="_Toc150256726" w:history="1">
                <w:r w:rsidRPr="00E1567F">
                  <w:rPr>
                    <w:rStyle w:val="Hipersaitas"/>
                    <w:rFonts w:ascii="Calibri Light" w:hAnsi="Calibri Light" w:cs="Calibri Light"/>
                    <w:noProof/>
                  </w:rPr>
                  <w:t>4. Tiekėjų pašalinimo pagrindai ir kvalifikacijos reikalavimai</w:t>
                </w:r>
                <w:r>
                  <w:rPr>
                    <w:noProof/>
                    <w:webHidden/>
                  </w:rPr>
                  <w:tab/>
                </w:r>
                <w:r>
                  <w:rPr>
                    <w:noProof/>
                    <w:webHidden/>
                  </w:rPr>
                  <w:fldChar w:fldCharType="begin"/>
                </w:r>
                <w:r>
                  <w:rPr>
                    <w:noProof/>
                    <w:webHidden/>
                  </w:rPr>
                  <w:instrText xml:space="preserve"> PAGEREF _Toc150256726 \h </w:instrText>
                </w:r>
                <w:r>
                  <w:rPr>
                    <w:noProof/>
                    <w:webHidden/>
                  </w:rPr>
                </w:r>
                <w:r>
                  <w:rPr>
                    <w:noProof/>
                    <w:webHidden/>
                  </w:rPr>
                  <w:fldChar w:fldCharType="separate"/>
                </w:r>
                <w:r>
                  <w:rPr>
                    <w:noProof/>
                    <w:webHidden/>
                  </w:rPr>
                  <w:t>3</w:t>
                </w:r>
                <w:r>
                  <w:rPr>
                    <w:noProof/>
                    <w:webHidden/>
                  </w:rPr>
                  <w:fldChar w:fldCharType="end"/>
                </w:r>
              </w:hyperlink>
            </w:p>
            <w:p w14:paraId="30FE91CF" w14:textId="3AAB472D" w:rsidR="00D923DB" w:rsidRDefault="00D923DB">
              <w:pPr>
                <w:pStyle w:val="Turinys1"/>
                <w:rPr>
                  <w:noProof/>
                  <w:kern w:val="2"/>
                  <w:sz w:val="22"/>
                  <w:szCs w:val="22"/>
                  <w14:ligatures w14:val="standardContextual"/>
                </w:rPr>
              </w:pPr>
              <w:hyperlink w:anchor="_Toc150256727" w:history="1">
                <w:r w:rsidRPr="00E1567F">
                  <w:rPr>
                    <w:rStyle w:val="Hipersaitas"/>
                    <w:rFonts w:ascii="Calibri Light" w:hAnsi="Calibri Light" w:cs="Calibri Light"/>
                    <w:noProof/>
                  </w:rPr>
                  <w:t>5.Reikalavimai, susiję su nacionaliniu saugumu</w:t>
                </w:r>
                <w:r>
                  <w:rPr>
                    <w:noProof/>
                    <w:webHidden/>
                  </w:rPr>
                  <w:tab/>
                </w:r>
                <w:r>
                  <w:rPr>
                    <w:noProof/>
                    <w:webHidden/>
                  </w:rPr>
                  <w:fldChar w:fldCharType="begin"/>
                </w:r>
                <w:r>
                  <w:rPr>
                    <w:noProof/>
                    <w:webHidden/>
                  </w:rPr>
                  <w:instrText xml:space="preserve"> PAGEREF _Toc150256727 \h </w:instrText>
                </w:r>
                <w:r>
                  <w:rPr>
                    <w:noProof/>
                    <w:webHidden/>
                  </w:rPr>
                </w:r>
                <w:r>
                  <w:rPr>
                    <w:noProof/>
                    <w:webHidden/>
                  </w:rPr>
                  <w:fldChar w:fldCharType="separate"/>
                </w:r>
                <w:r>
                  <w:rPr>
                    <w:noProof/>
                    <w:webHidden/>
                  </w:rPr>
                  <w:t>3</w:t>
                </w:r>
                <w:r>
                  <w:rPr>
                    <w:noProof/>
                    <w:webHidden/>
                  </w:rPr>
                  <w:fldChar w:fldCharType="end"/>
                </w:r>
              </w:hyperlink>
            </w:p>
            <w:p w14:paraId="312C8C57" w14:textId="05AF51FE" w:rsidR="00D923DB" w:rsidRDefault="00D923DB">
              <w:pPr>
                <w:pStyle w:val="Turinys1"/>
                <w:rPr>
                  <w:noProof/>
                  <w:kern w:val="2"/>
                  <w:sz w:val="22"/>
                  <w:szCs w:val="22"/>
                  <w14:ligatures w14:val="standardContextual"/>
                </w:rPr>
              </w:pPr>
              <w:hyperlink w:anchor="_Toc150256728" w:history="1">
                <w:r w:rsidRPr="00E1567F">
                  <w:rPr>
                    <w:rStyle w:val="Hipersaitas"/>
                    <w:rFonts w:ascii="Calibri Light" w:hAnsi="Calibri Light" w:cs="Calibri Light"/>
                    <w:noProof/>
                  </w:rPr>
                  <w:t>6. Specialieji reikalavimai pasiūlymų rengimui ir pateikimui</w:t>
                </w:r>
                <w:r>
                  <w:rPr>
                    <w:noProof/>
                    <w:webHidden/>
                  </w:rPr>
                  <w:tab/>
                </w:r>
                <w:r>
                  <w:rPr>
                    <w:noProof/>
                    <w:webHidden/>
                  </w:rPr>
                  <w:fldChar w:fldCharType="begin"/>
                </w:r>
                <w:r>
                  <w:rPr>
                    <w:noProof/>
                    <w:webHidden/>
                  </w:rPr>
                  <w:instrText xml:space="preserve"> PAGEREF _Toc150256728 \h </w:instrText>
                </w:r>
                <w:r>
                  <w:rPr>
                    <w:noProof/>
                    <w:webHidden/>
                  </w:rPr>
                </w:r>
                <w:r>
                  <w:rPr>
                    <w:noProof/>
                    <w:webHidden/>
                  </w:rPr>
                  <w:fldChar w:fldCharType="separate"/>
                </w:r>
                <w:r>
                  <w:rPr>
                    <w:noProof/>
                    <w:webHidden/>
                  </w:rPr>
                  <w:t>4</w:t>
                </w:r>
                <w:r>
                  <w:rPr>
                    <w:noProof/>
                    <w:webHidden/>
                  </w:rPr>
                  <w:fldChar w:fldCharType="end"/>
                </w:r>
              </w:hyperlink>
            </w:p>
            <w:p w14:paraId="1510ACCA" w14:textId="327114C5" w:rsidR="00D923DB" w:rsidRDefault="00D923DB">
              <w:pPr>
                <w:pStyle w:val="Turinys1"/>
                <w:rPr>
                  <w:noProof/>
                  <w:kern w:val="2"/>
                  <w:sz w:val="22"/>
                  <w:szCs w:val="22"/>
                  <w14:ligatures w14:val="standardContextual"/>
                </w:rPr>
              </w:pPr>
              <w:hyperlink w:anchor="_Toc150256729" w:history="1">
                <w:r w:rsidRPr="00E1567F">
                  <w:rPr>
                    <w:rStyle w:val="Hipersaitas"/>
                    <w:rFonts w:ascii="Calibri Light" w:eastAsia="Calibri" w:hAnsi="Calibri Light" w:cs="Calibri Light"/>
                    <w:noProof/>
                  </w:rPr>
                  <w:t>7.</w:t>
                </w:r>
                <w:r>
                  <w:rPr>
                    <w:noProof/>
                    <w:kern w:val="2"/>
                    <w:sz w:val="22"/>
                    <w:szCs w:val="22"/>
                    <w14:ligatures w14:val="standardContextual"/>
                  </w:rPr>
                  <w:tab/>
                </w:r>
                <w:r w:rsidRPr="00E1567F">
                  <w:rPr>
                    <w:rStyle w:val="Hipersaitas"/>
                    <w:rFonts w:ascii="Calibri Light" w:hAnsi="Calibri Light" w:cs="Calibri Light"/>
                    <w:noProof/>
                  </w:rPr>
                  <w:t>Pasiūlymo galiojimo užtikrinimas</w:t>
                </w:r>
                <w:r>
                  <w:rPr>
                    <w:noProof/>
                    <w:webHidden/>
                  </w:rPr>
                  <w:tab/>
                </w:r>
                <w:r>
                  <w:rPr>
                    <w:noProof/>
                    <w:webHidden/>
                  </w:rPr>
                  <w:fldChar w:fldCharType="begin"/>
                </w:r>
                <w:r>
                  <w:rPr>
                    <w:noProof/>
                    <w:webHidden/>
                  </w:rPr>
                  <w:instrText xml:space="preserve"> PAGEREF _Toc150256729 \h </w:instrText>
                </w:r>
                <w:r>
                  <w:rPr>
                    <w:noProof/>
                    <w:webHidden/>
                  </w:rPr>
                </w:r>
                <w:r>
                  <w:rPr>
                    <w:noProof/>
                    <w:webHidden/>
                  </w:rPr>
                  <w:fldChar w:fldCharType="separate"/>
                </w:r>
                <w:r>
                  <w:rPr>
                    <w:noProof/>
                    <w:webHidden/>
                  </w:rPr>
                  <w:t>6</w:t>
                </w:r>
                <w:r>
                  <w:rPr>
                    <w:noProof/>
                    <w:webHidden/>
                  </w:rPr>
                  <w:fldChar w:fldCharType="end"/>
                </w:r>
              </w:hyperlink>
            </w:p>
            <w:p w14:paraId="3BC18A4A" w14:textId="1CE6422E" w:rsidR="00D923DB" w:rsidRDefault="00D923DB">
              <w:pPr>
                <w:pStyle w:val="Turinys1"/>
                <w:rPr>
                  <w:noProof/>
                  <w:kern w:val="2"/>
                  <w:sz w:val="22"/>
                  <w:szCs w:val="22"/>
                  <w14:ligatures w14:val="standardContextual"/>
                </w:rPr>
              </w:pPr>
              <w:hyperlink w:anchor="_Toc150256730" w:history="1">
                <w:r w:rsidRPr="00E1567F">
                  <w:rPr>
                    <w:rStyle w:val="Hipersaitas"/>
                    <w:rFonts w:ascii="Calibri Light" w:hAnsi="Calibri Light" w:cs="Calibri Light"/>
                    <w:noProof/>
                  </w:rPr>
                  <w:t>8.</w:t>
                </w:r>
                <w:r>
                  <w:rPr>
                    <w:noProof/>
                    <w:kern w:val="2"/>
                    <w:sz w:val="22"/>
                    <w:szCs w:val="22"/>
                    <w14:ligatures w14:val="standardContextual"/>
                  </w:rPr>
                  <w:tab/>
                </w:r>
                <w:r w:rsidRPr="00E1567F">
                  <w:rPr>
                    <w:rStyle w:val="Hipersaitas"/>
                    <w:rFonts w:ascii="Calibri Light" w:hAnsi="Calibri Light" w:cs="Calibri Light"/>
                    <w:noProof/>
                  </w:rPr>
                  <w:t>Elektroninis aukcionas</w:t>
                </w:r>
                <w:r>
                  <w:rPr>
                    <w:noProof/>
                    <w:webHidden/>
                  </w:rPr>
                  <w:tab/>
                </w:r>
                <w:r>
                  <w:rPr>
                    <w:noProof/>
                    <w:webHidden/>
                  </w:rPr>
                  <w:fldChar w:fldCharType="begin"/>
                </w:r>
                <w:r>
                  <w:rPr>
                    <w:noProof/>
                    <w:webHidden/>
                  </w:rPr>
                  <w:instrText xml:space="preserve"> PAGEREF _Toc150256730 \h </w:instrText>
                </w:r>
                <w:r>
                  <w:rPr>
                    <w:noProof/>
                    <w:webHidden/>
                  </w:rPr>
                </w:r>
                <w:r>
                  <w:rPr>
                    <w:noProof/>
                    <w:webHidden/>
                  </w:rPr>
                  <w:fldChar w:fldCharType="separate"/>
                </w:r>
                <w:r>
                  <w:rPr>
                    <w:noProof/>
                    <w:webHidden/>
                  </w:rPr>
                  <w:t>7</w:t>
                </w:r>
                <w:r>
                  <w:rPr>
                    <w:noProof/>
                    <w:webHidden/>
                  </w:rPr>
                  <w:fldChar w:fldCharType="end"/>
                </w:r>
              </w:hyperlink>
            </w:p>
            <w:p w14:paraId="0AE3089C" w14:textId="7AF922CC" w:rsidR="00D923DB" w:rsidRDefault="00D923DB">
              <w:pPr>
                <w:pStyle w:val="Turinys1"/>
                <w:rPr>
                  <w:noProof/>
                  <w:kern w:val="2"/>
                  <w:sz w:val="22"/>
                  <w:szCs w:val="22"/>
                  <w14:ligatures w14:val="standardContextual"/>
                </w:rPr>
              </w:pPr>
              <w:hyperlink w:anchor="_Toc150256731" w:history="1">
                <w:r w:rsidRPr="00E1567F">
                  <w:rPr>
                    <w:rStyle w:val="Hipersaitas"/>
                    <w:rFonts w:ascii="Calibri Light" w:hAnsi="Calibri Light" w:cs="Calibri Light"/>
                    <w:noProof/>
                  </w:rPr>
                  <w:t>9.</w:t>
                </w:r>
                <w:r>
                  <w:rPr>
                    <w:noProof/>
                    <w:kern w:val="2"/>
                    <w:sz w:val="22"/>
                    <w:szCs w:val="22"/>
                    <w14:ligatures w14:val="standardContextual"/>
                  </w:rPr>
                  <w:tab/>
                </w:r>
                <w:r w:rsidRPr="00E1567F">
                  <w:rPr>
                    <w:rStyle w:val="Hipersaitas"/>
                    <w:rFonts w:ascii="Calibri Light" w:hAnsi="Calibri Light" w:cs="Calibri Light"/>
                    <w:noProof/>
                  </w:rPr>
                  <w:t>Pasiūlymų vertinimas</w:t>
                </w:r>
                <w:r>
                  <w:rPr>
                    <w:noProof/>
                    <w:webHidden/>
                  </w:rPr>
                  <w:tab/>
                </w:r>
                <w:r>
                  <w:rPr>
                    <w:noProof/>
                    <w:webHidden/>
                  </w:rPr>
                  <w:fldChar w:fldCharType="begin"/>
                </w:r>
                <w:r>
                  <w:rPr>
                    <w:noProof/>
                    <w:webHidden/>
                  </w:rPr>
                  <w:instrText xml:space="preserve"> PAGEREF _Toc150256731 \h </w:instrText>
                </w:r>
                <w:r>
                  <w:rPr>
                    <w:noProof/>
                    <w:webHidden/>
                  </w:rPr>
                </w:r>
                <w:r>
                  <w:rPr>
                    <w:noProof/>
                    <w:webHidden/>
                  </w:rPr>
                  <w:fldChar w:fldCharType="separate"/>
                </w:r>
                <w:r>
                  <w:rPr>
                    <w:noProof/>
                    <w:webHidden/>
                  </w:rPr>
                  <w:t>8</w:t>
                </w:r>
                <w:r>
                  <w:rPr>
                    <w:noProof/>
                    <w:webHidden/>
                  </w:rPr>
                  <w:fldChar w:fldCharType="end"/>
                </w:r>
              </w:hyperlink>
            </w:p>
            <w:p w14:paraId="42CE0657" w14:textId="395EF9AC" w:rsidR="00D923DB" w:rsidRDefault="00D923DB">
              <w:pPr>
                <w:pStyle w:val="Turinys1"/>
                <w:rPr>
                  <w:noProof/>
                  <w:kern w:val="2"/>
                  <w:sz w:val="22"/>
                  <w:szCs w:val="22"/>
                  <w14:ligatures w14:val="standardContextual"/>
                </w:rPr>
              </w:pPr>
              <w:hyperlink w:anchor="_Toc150256732" w:history="1">
                <w:r w:rsidRPr="00E1567F">
                  <w:rPr>
                    <w:rStyle w:val="Hipersaitas"/>
                    <w:rFonts w:ascii="Calibri Light" w:eastAsia="Calibri" w:hAnsi="Calibri Light" w:cs="Calibri Light"/>
                    <w:noProof/>
                  </w:rPr>
                  <w:t>10.</w:t>
                </w:r>
                <w:r>
                  <w:rPr>
                    <w:noProof/>
                    <w:kern w:val="2"/>
                    <w:sz w:val="22"/>
                    <w:szCs w:val="22"/>
                    <w14:ligatures w14:val="standardContextual"/>
                  </w:rPr>
                  <w:tab/>
                </w:r>
                <w:r w:rsidRPr="00E1567F">
                  <w:rPr>
                    <w:rStyle w:val="Hipersaitas"/>
                    <w:rFonts w:ascii="Calibri Light" w:hAnsi="Calibri Light" w:cs="Calibri Light"/>
                    <w:noProof/>
                  </w:rPr>
                  <w:t>Sutarties sudarymas</w:t>
                </w:r>
                <w:r>
                  <w:rPr>
                    <w:noProof/>
                    <w:webHidden/>
                  </w:rPr>
                  <w:tab/>
                </w:r>
                <w:r>
                  <w:rPr>
                    <w:noProof/>
                    <w:webHidden/>
                  </w:rPr>
                  <w:fldChar w:fldCharType="begin"/>
                </w:r>
                <w:r>
                  <w:rPr>
                    <w:noProof/>
                    <w:webHidden/>
                  </w:rPr>
                  <w:instrText xml:space="preserve"> PAGEREF _Toc150256732 \h </w:instrText>
                </w:r>
                <w:r>
                  <w:rPr>
                    <w:noProof/>
                    <w:webHidden/>
                  </w:rPr>
                </w:r>
                <w:r>
                  <w:rPr>
                    <w:noProof/>
                    <w:webHidden/>
                  </w:rPr>
                  <w:fldChar w:fldCharType="separate"/>
                </w:r>
                <w:r>
                  <w:rPr>
                    <w:noProof/>
                    <w:webHidden/>
                  </w:rPr>
                  <w:t>9</w:t>
                </w:r>
                <w:r>
                  <w:rPr>
                    <w:noProof/>
                    <w:webHidden/>
                  </w:rPr>
                  <w:fldChar w:fldCharType="end"/>
                </w:r>
              </w:hyperlink>
            </w:p>
            <w:p w14:paraId="74D5FDE3" w14:textId="2878C7A1" w:rsidR="00D923DB" w:rsidRDefault="00D923DB">
              <w:pPr>
                <w:pStyle w:val="Turinys1"/>
                <w:rPr>
                  <w:noProof/>
                </w:rPr>
              </w:pPr>
              <w:hyperlink w:anchor="_Toc150256733" w:history="1">
                <w:r w:rsidRPr="00E1567F">
                  <w:rPr>
                    <w:rStyle w:val="Hipersaitas"/>
                    <w:rFonts w:ascii="Calibri Light" w:hAnsi="Calibri Light" w:cs="Calibri Light"/>
                    <w:noProof/>
                  </w:rPr>
                  <w:t>11.</w:t>
                </w:r>
                <w:r>
                  <w:rPr>
                    <w:noProof/>
                    <w:kern w:val="2"/>
                    <w:sz w:val="22"/>
                    <w:szCs w:val="22"/>
                    <w14:ligatures w14:val="standardContextual"/>
                  </w:rPr>
                  <w:tab/>
                </w:r>
                <w:r w:rsidRPr="00E1567F">
                  <w:rPr>
                    <w:rStyle w:val="Hipersaitas"/>
                    <w:rFonts w:ascii="Calibri Light" w:hAnsi="Calibri Light" w:cs="Calibri Light"/>
                    <w:noProof/>
                  </w:rPr>
                  <w:t>Kitos sąlygos</w:t>
                </w:r>
                <w:r>
                  <w:rPr>
                    <w:noProof/>
                    <w:webHidden/>
                  </w:rPr>
                  <w:tab/>
                </w:r>
                <w:r>
                  <w:rPr>
                    <w:noProof/>
                    <w:webHidden/>
                  </w:rPr>
                  <w:fldChar w:fldCharType="begin"/>
                </w:r>
                <w:r>
                  <w:rPr>
                    <w:noProof/>
                    <w:webHidden/>
                  </w:rPr>
                  <w:instrText xml:space="preserve"> PAGEREF _Toc150256733 \h </w:instrText>
                </w:r>
                <w:r>
                  <w:rPr>
                    <w:noProof/>
                    <w:webHidden/>
                  </w:rPr>
                </w:r>
                <w:r>
                  <w:rPr>
                    <w:noProof/>
                    <w:webHidden/>
                  </w:rPr>
                  <w:fldChar w:fldCharType="separate"/>
                </w:r>
                <w:r>
                  <w:rPr>
                    <w:noProof/>
                    <w:webHidden/>
                  </w:rPr>
                  <w:t>10</w:t>
                </w:r>
                <w:r>
                  <w:rPr>
                    <w:noProof/>
                    <w:webHidden/>
                  </w:rPr>
                  <w:fldChar w:fldCharType="end"/>
                </w:r>
              </w:hyperlink>
            </w:p>
            <w:p w14:paraId="7F2CD4E0" w14:textId="721B0E50" w:rsidR="006228E0" w:rsidRPr="006228E0" w:rsidRDefault="006228E0" w:rsidP="006228E0">
              <w:r>
                <w:t xml:space="preserve">  </w:t>
              </w:r>
            </w:p>
            <w:p w14:paraId="0DDC40AE" w14:textId="5079D5D7" w:rsidR="001C24BC" w:rsidRPr="00076BA7" w:rsidRDefault="001C24BC" w:rsidP="004E4612">
              <w:pPr>
                <w:spacing w:after="120" w:line="20" w:lineRule="atLeast"/>
                <w:contextualSpacing/>
                <w:rPr>
                  <w:rFonts w:ascii="Calibri Light" w:hAnsi="Calibri Light" w:cs="Calibri Light"/>
                </w:rPr>
              </w:pPr>
              <w:r w:rsidRPr="00076BA7">
                <w:rPr>
                  <w:rFonts w:ascii="Calibri Light" w:hAnsi="Calibri Light" w:cs="Calibri Light"/>
                  <w:b/>
                  <w:bCs/>
                  <w:color w:val="2B579A"/>
                  <w:shd w:val="clear" w:color="auto" w:fill="E6E6E6"/>
                </w:rPr>
                <w:fldChar w:fldCharType="end"/>
              </w:r>
            </w:p>
          </w:sdtContent>
        </w:sdt>
        <w:p w14:paraId="73CCB438" w14:textId="0E813B55" w:rsidR="005F13F0" w:rsidRPr="00076BA7" w:rsidRDefault="001C24BC" w:rsidP="004E4612">
          <w:pPr>
            <w:spacing w:after="120" w:line="20" w:lineRule="atLeast"/>
            <w:contextualSpacing/>
            <w:rPr>
              <w:rFonts w:ascii="Calibri Light" w:hAnsi="Calibri Light" w:cs="Calibri Light"/>
            </w:rPr>
          </w:pPr>
          <w:r w:rsidRPr="00076BA7">
            <w:rPr>
              <w:rFonts w:ascii="Calibri Light" w:hAnsi="Calibri Light" w:cs="Calibri Light"/>
            </w:rPr>
            <w:br w:type="page"/>
          </w:r>
        </w:p>
      </w:sdtContent>
    </w:sdt>
    <w:p w14:paraId="7DBFF88B" w14:textId="0FE73970" w:rsidR="002415C7" w:rsidRPr="00E73092" w:rsidRDefault="00263B34" w:rsidP="00457163">
      <w:pPr>
        <w:pStyle w:val="Antrat1"/>
        <w:numPr>
          <w:ilvl w:val="0"/>
          <w:numId w:val="1"/>
        </w:numPr>
        <w:spacing w:line="20" w:lineRule="atLeast"/>
        <w:ind w:left="567" w:hanging="567"/>
        <w:contextualSpacing/>
        <w:rPr>
          <w:rFonts w:ascii="Calibri Light" w:hAnsi="Calibri Light" w:cs="Calibri Light"/>
          <w:sz w:val="28"/>
          <w:szCs w:val="28"/>
        </w:rPr>
      </w:pPr>
      <w:bookmarkStart w:id="0" w:name="_Toc150256723"/>
      <w:bookmarkStart w:id="1" w:name="_Toc335201954"/>
      <w:bookmarkStart w:id="2" w:name="_Toc147739116"/>
      <w:r w:rsidRPr="00E73092">
        <w:rPr>
          <w:rFonts w:ascii="Calibri Light" w:hAnsi="Calibri Light" w:cs="Calibri Light"/>
          <w:sz w:val="28"/>
          <w:szCs w:val="28"/>
        </w:rPr>
        <w:lastRenderedPageBreak/>
        <w:t>Bendra informacija</w:t>
      </w:r>
      <w:bookmarkEnd w:id="0"/>
    </w:p>
    <w:p w14:paraId="20B4CC80" w14:textId="24DE7C70" w:rsidR="008272CE" w:rsidRPr="000E2C36" w:rsidRDefault="00923A57" w:rsidP="005325E2">
      <w:pPr>
        <w:pStyle w:val="Sraopastraipa"/>
        <w:numPr>
          <w:ilvl w:val="1"/>
          <w:numId w:val="1"/>
        </w:numPr>
        <w:tabs>
          <w:tab w:val="left" w:pos="1134"/>
        </w:tabs>
        <w:spacing w:after="0" w:line="240" w:lineRule="auto"/>
        <w:ind w:left="0" w:firstLine="709"/>
        <w:jc w:val="both"/>
        <w:rPr>
          <w:rFonts w:ascii="Calibri Light" w:hAnsi="Calibri Light" w:cs="Calibri Light"/>
          <w:sz w:val="22"/>
          <w:szCs w:val="22"/>
        </w:rPr>
      </w:pPr>
      <w:r w:rsidRPr="000E2C36">
        <w:rPr>
          <w:rFonts w:ascii="Calibri Light" w:hAnsi="Calibri Light" w:cs="Calibri Light"/>
          <w:sz w:val="22"/>
          <w:szCs w:val="22"/>
        </w:rPr>
        <w:t>Perkantysis</w:t>
      </w:r>
      <w:r w:rsidR="00F3181E" w:rsidRPr="000E2C36">
        <w:rPr>
          <w:rFonts w:ascii="Calibri Light" w:hAnsi="Calibri Light" w:cs="Calibri Light"/>
          <w:sz w:val="22"/>
          <w:szCs w:val="22"/>
        </w:rPr>
        <w:t xml:space="preserve"> subjektas</w:t>
      </w:r>
      <w:r w:rsidR="00C81702" w:rsidRPr="000E2C36">
        <w:rPr>
          <w:rFonts w:ascii="Calibri Light" w:hAnsi="Calibri Light" w:cs="Calibri Light"/>
          <w:sz w:val="22"/>
          <w:szCs w:val="22"/>
        </w:rPr>
        <w:t xml:space="preserve"> </w:t>
      </w:r>
      <w:r w:rsidR="008272CE" w:rsidRPr="000E2C36">
        <w:rPr>
          <w:rFonts w:ascii="Calibri Light" w:hAnsi="Calibri Light" w:cs="Calibri Light"/>
          <w:sz w:val="22"/>
          <w:szCs w:val="22"/>
        </w:rPr>
        <w:t>–</w:t>
      </w:r>
      <w:r w:rsidR="000372F4" w:rsidRPr="000E2C36">
        <w:rPr>
          <w:rFonts w:ascii="Calibri Light" w:hAnsi="Calibri Light" w:cs="Calibri Light"/>
          <w:sz w:val="22"/>
          <w:szCs w:val="22"/>
        </w:rPr>
        <w:t xml:space="preserve"> </w:t>
      </w:r>
      <w:r w:rsidR="00F3181E" w:rsidRPr="000E2C36">
        <w:rPr>
          <w:rFonts w:ascii="Calibri Light" w:hAnsi="Calibri Light" w:cs="Calibri Light"/>
          <w:sz w:val="22"/>
          <w:szCs w:val="22"/>
        </w:rPr>
        <w:t>AB „</w:t>
      </w:r>
      <w:smartTag w:uri="urn:schemas-tilde-lv/tildestengine" w:element="firmas">
        <w:r w:rsidR="00F3181E" w:rsidRPr="000E2C36">
          <w:rPr>
            <w:rFonts w:ascii="Calibri Light" w:hAnsi="Calibri Light" w:cs="Calibri Light"/>
            <w:sz w:val="22"/>
            <w:szCs w:val="22"/>
          </w:rPr>
          <w:t>Klaipėdos vanduo</w:t>
        </w:r>
      </w:smartTag>
      <w:r w:rsidR="00F3181E" w:rsidRPr="000E2C36">
        <w:rPr>
          <w:rFonts w:ascii="Calibri Light" w:hAnsi="Calibri Light" w:cs="Calibri Light"/>
          <w:sz w:val="22"/>
          <w:szCs w:val="22"/>
        </w:rPr>
        <w:t xml:space="preserve">“, Ryšininkų g. 11, LT-91116 Klaipėda, įmonės kodas 140089260, tel. </w:t>
      </w:r>
      <w:r w:rsidR="00D828A0" w:rsidRPr="000E2C36">
        <w:rPr>
          <w:rFonts w:ascii="Calibri Light" w:hAnsi="Calibri Light" w:cs="Calibri Light"/>
          <w:sz w:val="22"/>
          <w:szCs w:val="22"/>
        </w:rPr>
        <w:t xml:space="preserve">+370 </w:t>
      </w:r>
      <w:r w:rsidR="00F3181E" w:rsidRPr="000E2C36">
        <w:rPr>
          <w:rFonts w:ascii="Calibri Light" w:hAnsi="Calibri Light" w:cs="Calibri Light"/>
          <w:sz w:val="22"/>
          <w:szCs w:val="22"/>
        </w:rPr>
        <w:t xml:space="preserve">46 466171, (toliau - PS). </w:t>
      </w:r>
    </w:p>
    <w:p w14:paraId="7AF50450" w14:textId="74045EFA" w:rsidR="00892977" w:rsidRPr="000E2C36" w:rsidRDefault="007D6857" w:rsidP="005325E2">
      <w:pPr>
        <w:pStyle w:val="Sraopastraipa"/>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0E2C36">
        <w:rPr>
          <w:rFonts w:ascii="Calibri Light" w:hAnsi="Calibri Light" w:cs="Calibri Light"/>
          <w:color w:val="000000" w:themeColor="text1"/>
          <w:sz w:val="22"/>
          <w:szCs w:val="22"/>
        </w:rPr>
        <w:t>Pirkimas</w:t>
      </w:r>
      <w:r w:rsidR="00B37854" w:rsidRPr="000E2C36">
        <w:rPr>
          <w:rFonts w:ascii="Calibri Light" w:hAnsi="Calibri Light" w:cs="Calibri Light"/>
          <w:color w:val="000000" w:themeColor="text1"/>
          <w:sz w:val="22"/>
          <w:szCs w:val="22"/>
        </w:rPr>
        <w:t xml:space="preserve"> neatlieka</w:t>
      </w:r>
      <w:r w:rsidRPr="000E2C36">
        <w:rPr>
          <w:rFonts w:ascii="Calibri Light" w:hAnsi="Calibri Light" w:cs="Calibri Light"/>
          <w:color w:val="000000" w:themeColor="text1"/>
          <w:sz w:val="22"/>
          <w:szCs w:val="22"/>
        </w:rPr>
        <w:t>mas</w:t>
      </w:r>
      <w:r w:rsidR="00B37854" w:rsidRPr="000E2C36">
        <w:rPr>
          <w:rFonts w:ascii="Calibri Light" w:hAnsi="Calibri Light" w:cs="Calibri Light"/>
          <w:color w:val="000000" w:themeColor="text1"/>
          <w:sz w:val="22"/>
          <w:szCs w:val="22"/>
        </w:rPr>
        <w:t xml:space="preserve"> </w:t>
      </w:r>
      <w:r w:rsidR="002F5F8E" w:rsidRPr="000E2C36">
        <w:rPr>
          <w:rFonts w:ascii="Calibri Light" w:hAnsi="Calibri Light" w:cs="Calibri Light"/>
          <w:color w:val="000000" w:themeColor="text1"/>
          <w:sz w:val="22"/>
          <w:szCs w:val="22"/>
        </w:rPr>
        <w:t>naudojantis centralizuotų pirkimų katalogu</w:t>
      </w:r>
      <w:r w:rsidRPr="000E2C36">
        <w:rPr>
          <w:rFonts w:ascii="Calibri Light" w:hAnsi="Calibri Light" w:cs="Calibri Light"/>
          <w:color w:val="000000" w:themeColor="text1"/>
          <w:sz w:val="22"/>
          <w:szCs w:val="22"/>
        </w:rPr>
        <w:t xml:space="preserve">, nes </w:t>
      </w:r>
      <w:r w:rsidR="00DE16A4">
        <w:rPr>
          <w:rFonts w:ascii="Calibri Light" w:hAnsi="Calibri Light" w:cs="Calibri Light"/>
          <w:color w:val="000000" w:themeColor="text1"/>
          <w:sz w:val="22"/>
          <w:szCs w:val="22"/>
        </w:rPr>
        <w:t>CPO kataloge nėra tokių paslaugų</w:t>
      </w:r>
      <w:r w:rsidR="008C5F5E" w:rsidRPr="000E2C36">
        <w:rPr>
          <w:rFonts w:ascii="Calibri Light" w:hAnsi="Calibri Light" w:cs="Calibri Light"/>
          <w:color w:val="000000" w:themeColor="text1"/>
          <w:sz w:val="22"/>
          <w:szCs w:val="22"/>
        </w:rPr>
        <w:t xml:space="preserve">. </w:t>
      </w:r>
      <w:r w:rsidR="002F5F8E" w:rsidRPr="000E2C36">
        <w:rPr>
          <w:rFonts w:ascii="Calibri Light" w:hAnsi="Calibri Light" w:cs="Calibri Light"/>
          <w:color w:val="000000" w:themeColor="text1"/>
          <w:sz w:val="22"/>
          <w:szCs w:val="22"/>
        </w:rPr>
        <w:t xml:space="preserve"> </w:t>
      </w:r>
    </w:p>
    <w:p w14:paraId="40E418EA" w14:textId="77777777" w:rsidR="00892977" w:rsidRPr="000E2C36" w:rsidRDefault="00F3181E" w:rsidP="005325E2">
      <w:pPr>
        <w:pStyle w:val="Sraopastraipa"/>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0E2C36">
        <w:rPr>
          <w:rFonts w:ascii="Calibri Light" w:eastAsia="Times New Roman" w:hAnsi="Calibri Light" w:cs="Calibri Light"/>
          <w:sz w:val="22"/>
          <w:szCs w:val="22"/>
        </w:rPr>
        <w:t>PS</w:t>
      </w:r>
      <w:r w:rsidR="00AA23FB" w:rsidRPr="000E2C36">
        <w:rPr>
          <w:rFonts w:ascii="Calibri Light" w:eastAsia="Times New Roman" w:hAnsi="Calibri Light" w:cs="Calibri Light"/>
          <w:sz w:val="22"/>
          <w:szCs w:val="22"/>
        </w:rPr>
        <w:t xml:space="preserve"> nerezervuoja teisės dalyvauti pirkime.</w:t>
      </w:r>
    </w:p>
    <w:p w14:paraId="1C5E459F" w14:textId="77777777" w:rsidR="00892977" w:rsidRPr="00DE16A4" w:rsidRDefault="00E32C8E" w:rsidP="005325E2">
      <w:pPr>
        <w:pStyle w:val="Sraopastraipa"/>
        <w:numPr>
          <w:ilvl w:val="1"/>
          <w:numId w:val="1"/>
        </w:numPr>
        <w:tabs>
          <w:tab w:val="left" w:pos="1134"/>
        </w:tabs>
        <w:spacing w:after="0" w:line="240" w:lineRule="auto"/>
        <w:ind w:left="0" w:firstLine="709"/>
        <w:jc w:val="both"/>
        <w:rPr>
          <w:rFonts w:ascii="Calibri Light" w:eastAsia="Calibri" w:hAnsi="Calibri Light" w:cs="Calibri Light"/>
          <w:color w:val="000000" w:themeColor="text1"/>
          <w:sz w:val="22"/>
          <w:szCs w:val="22"/>
        </w:rPr>
      </w:pPr>
      <w:r w:rsidRPr="000E2C36">
        <w:rPr>
          <w:rFonts w:ascii="Calibri Light" w:hAnsi="Calibri Light" w:cs="Calibri Light"/>
          <w:sz w:val="22"/>
          <w:szCs w:val="22"/>
        </w:rPr>
        <w:t xml:space="preserve">Stebėtojai dalyvauti </w:t>
      </w:r>
      <w:r w:rsidR="008A3C98" w:rsidRPr="00DE16A4">
        <w:rPr>
          <w:rFonts w:ascii="Calibri Light" w:hAnsi="Calibri Light" w:cs="Calibri Light"/>
          <w:color w:val="000000" w:themeColor="text1"/>
          <w:sz w:val="22"/>
          <w:szCs w:val="22"/>
        </w:rPr>
        <w:t>K</w:t>
      </w:r>
      <w:r w:rsidRPr="00DE16A4">
        <w:rPr>
          <w:rFonts w:ascii="Calibri Light" w:hAnsi="Calibri Light" w:cs="Calibri Light"/>
          <w:color w:val="000000" w:themeColor="text1"/>
          <w:sz w:val="22"/>
          <w:szCs w:val="22"/>
        </w:rPr>
        <w:t>omisijos posėdžiuose nėra kviečiami</w:t>
      </w:r>
      <w:r w:rsidR="00892977" w:rsidRPr="00DE16A4">
        <w:rPr>
          <w:rFonts w:ascii="Calibri Light" w:hAnsi="Calibri Light" w:cs="Calibri Light"/>
          <w:color w:val="000000" w:themeColor="text1"/>
          <w:sz w:val="22"/>
          <w:szCs w:val="22"/>
        </w:rPr>
        <w:t>.</w:t>
      </w:r>
    </w:p>
    <w:p w14:paraId="42F2050A" w14:textId="4527893C" w:rsidR="003E19FE" w:rsidRPr="00DE16A4" w:rsidRDefault="003E19FE" w:rsidP="00D3628D">
      <w:pPr>
        <w:pStyle w:val="Sraopastraipa"/>
        <w:numPr>
          <w:ilvl w:val="1"/>
          <w:numId w:val="1"/>
        </w:numPr>
        <w:spacing w:after="0" w:line="240" w:lineRule="auto"/>
        <w:ind w:left="0" w:firstLine="709"/>
        <w:jc w:val="both"/>
        <w:rPr>
          <w:rFonts w:ascii="Calibri Light" w:hAnsi="Calibri Light" w:cs="Calibri Light"/>
          <w:color w:val="000000" w:themeColor="text1"/>
          <w:sz w:val="22"/>
          <w:szCs w:val="22"/>
        </w:rPr>
      </w:pPr>
      <w:r w:rsidRPr="00DE16A4">
        <w:rPr>
          <w:rFonts w:ascii="Calibri Light" w:hAnsi="Calibri Light" w:cs="Calibri Light"/>
          <w:color w:val="000000" w:themeColor="text1"/>
          <w:sz w:val="22"/>
          <w:szCs w:val="22"/>
        </w:rPr>
        <w:t xml:space="preserve">Atliekamas žaliasis pirkimas. Pirkimas vykdomas vadovaujantis Lietuvos Respublikos aplinkos ministro 2011 m. birželio 28 d. įsakymo Nr. D1-508 „Dėl Aplinkos apsaugos kriterijų taikymo, vykdant žaliuosius pirkimus, tvarkos aprašo patvirtinimo“ </w:t>
      </w:r>
      <w:r w:rsidR="00DE16A4" w:rsidRPr="00DE16A4">
        <w:rPr>
          <w:rFonts w:ascii="Calibri Light" w:hAnsi="Calibri Light" w:cs="Calibri Light"/>
          <w:color w:val="000000" w:themeColor="text1"/>
          <w:sz w:val="22"/>
          <w:szCs w:val="22"/>
        </w:rPr>
        <w:t>4.3.</w:t>
      </w:r>
      <w:r w:rsidRPr="00DE16A4">
        <w:rPr>
          <w:rFonts w:ascii="Calibri Light" w:hAnsi="Calibri Light" w:cs="Calibri Light"/>
          <w:color w:val="000000" w:themeColor="text1"/>
          <w:sz w:val="22"/>
          <w:szCs w:val="22"/>
        </w:rPr>
        <w:t xml:space="preserve"> punktu (-</w:t>
      </w:r>
      <w:proofErr w:type="spellStart"/>
      <w:r w:rsidRPr="00DE16A4">
        <w:rPr>
          <w:rFonts w:ascii="Calibri Light" w:hAnsi="Calibri Light" w:cs="Calibri Light"/>
          <w:color w:val="000000" w:themeColor="text1"/>
          <w:sz w:val="22"/>
          <w:szCs w:val="22"/>
        </w:rPr>
        <w:t>ais</w:t>
      </w:r>
      <w:proofErr w:type="spellEnd"/>
      <w:r w:rsidRPr="00DE16A4">
        <w:rPr>
          <w:rFonts w:ascii="Calibri Light" w:hAnsi="Calibri Light" w:cs="Calibri Light"/>
          <w:color w:val="000000" w:themeColor="text1"/>
          <w:sz w:val="22"/>
          <w:szCs w:val="22"/>
        </w:rPr>
        <w:t xml:space="preserve">). Aplinkos apaugos kriterijai nustatyti </w:t>
      </w:r>
      <w:r w:rsidR="00DE16A4" w:rsidRPr="00DE16A4">
        <w:rPr>
          <w:rFonts w:ascii="Calibri Light" w:hAnsi="Calibri Light" w:cs="Calibri Light"/>
          <w:color w:val="000000" w:themeColor="text1"/>
          <w:sz w:val="22"/>
          <w:szCs w:val="22"/>
        </w:rPr>
        <w:t>pirkimo sąlygų 2 priedas. Techninė specifikacija.</w:t>
      </w:r>
    </w:p>
    <w:p w14:paraId="5DCFDFDC" w14:textId="5ADC0FCC" w:rsidR="00892977" w:rsidRPr="000E2C36" w:rsidRDefault="00E32C8E" w:rsidP="005325E2">
      <w:pPr>
        <w:pStyle w:val="Sraopastraipa"/>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0E2C36">
        <w:rPr>
          <w:rFonts w:ascii="Calibri Light" w:eastAsia="Arial" w:hAnsi="Calibri Light" w:cs="Calibri Light"/>
          <w:sz w:val="22"/>
          <w:szCs w:val="22"/>
        </w:rPr>
        <w:t xml:space="preserve">Išankstinis skelbimas apie </w:t>
      </w:r>
      <w:r w:rsidR="007A68AD" w:rsidRPr="000E2C36">
        <w:rPr>
          <w:rFonts w:ascii="Calibri Light" w:eastAsia="Arial" w:hAnsi="Calibri Light" w:cs="Calibri Light"/>
          <w:sz w:val="22"/>
          <w:szCs w:val="22"/>
        </w:rPr>
        <w:t>p</w:t>
      </w:r>
      <w:r w:rsidRPr="000E2C36">
        <w:rPr>
          <w:rFonts w:ascii="Calibri Light" w:eastAsia="Arial" w:hAnsi="Calibri Light" w:cs="Calibri Light"/>
          <w:sz w:val="22"/>
          <w:szCs w:val="22"/>
        </w:rPr>
        <w:t>irkimą nebuvo paskelbtas</w:t>
      </w:r>
      <w:r w:rsidR="00892977" w:rsidRPr="000E2C36">
        <w:rPr>
          <w:rFonts w:ascii="Calibri Light" w:eastAsia="Arial" w:hAnsi="Calibri Light" w:cs="Calibri Light"/>
          <w:sz w:val="22"/>
          <w:szCs w:val="22"/>
        </w:rPr>
        <w:t>.</w:t>
      </w:r>
      <w:r w:rsidRPr="000E2C36">
        <w:rPr>
          <w:rFonts w:ascii="Calibri Light" w:eastAsia="Arial" w:hAnsi="Calibri Light" w:cs="Calibri Light"/>
          <w:sz w:val="22"/>
          <w:szCs w:val="22"/>
        </w:rPr>
        <w:t xml:space="preserve"> </w:t>
      </w:r>
    </w:p>
    <w:p w14:paraId="5591FB79" w14:textId="77777777" w:rsidR="00892977" w:rsidRPr="000E2C36" w:rsidRDefault="00015FC9" w:rsidP="005325E2">
      <w:pPr>
        <w:pStyle w:val="Sraopastraipa"/>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0E2C36">
        <w:rPr>
          <w:rFonts w:ascii="Calibri Light" w:hAnsi="Calibri Light" w:cs="Calibri Light"/>
          <w:sz w:val="22"/>
          <w:szCs w:val="22"/>
          <w:lang w:eastAsia="en-US"/>
        </w:rPr>
        <w:t>P</w:t>
      </w:r>
      <w:r w:rsidR="00E32C8E" w:rsidRPr="000E2C36">
        <w:rPr>
          <w:rFonts w:ascii="Calibri Light" w:hAnsi="Calibri Light" w:cs="Calibri Light"/>
          <w:sz w:val="22"/>
          <w:szCs w:val="22"/>
          <w:lang w:eastAsia="en-US"/>
        </w:rPr>
        <w:t xml:space="preserve">irkime </w:t>
      </w:r>
      <w:r w:rsidR="00E32C8E" w:rsidRPr="000E2C36">
        <w:rPr>
          <w:rFonts w:ascii="Calibri Light" w:hAnsi="Calibri Light" w:cs="Calibri Light"/>
          <w:sz w:val="22"/>
          <w:szCs w:val="22"/>
        </w:rPr>
        <w:t xml:space="preserve"> </w:t>
      </w:r>
      <w:r w:rsidR="00F3181E" w:rsidRPr="000E2C36">
        <w:rPr>
          <w:rFonts w:ascii="Calibri Light" w:hAnsi="Calibri Light" w:cs="Calibri Light"/>
          <w:sz w:val="22"/>
          <w:szCs w:val="22"/>
        </w:rPr>
        <w:t>PS</w:t>
      </w:r>
      <w:r w:rsidR="00E32C8E" w:rsidRPr="000E2C36">
        <w:rPr>
          <w:rFonts w:ascii="Calibri Light" w:hAnsi="Calibri Light" w:cs="Calibri Light"/>
          <w:sz w:val="22"/>
          <w:szCs w:val="22"/>
          <w:lang w:eastAsia="en-US"/>
        </w:rPr>
        <w:t xml:space="preserve"> nenumato skelbti pranešimo dėl savanoriško </w:t>
      </w:r>
      <w:proofErr w:type="spellStart"/>
      <w:r w:rsidR="00E32C8E" w:rsidRPr="000E2C36">
        <w:rPr>
          <w:rFonts w:ascii="Calibri Light" w:hAnsi="Calibri Light" w:cs="Calibri Light"/>
          <w:i/>
          <w:iCs/>
          <w:sz w:val="22"/>
          <w:szCs w:val="22"/>
          <w:lang w:eastAsia="en-US"/>
        </w:rPr>
        <w:t>ex</w:t>
      </w:r>
      <w:proofErr w:type="spellEnd"/>
      <w:r w:rsidR="00E32C8E" w:rsidRPr="000E2C36">
        <w:rPr>
          <w:rFonts w:ascii="Calibri Light" w:hAnsi="Calibri Light" w:cs="Calibri Light"/>
          <w:i/>
          <w:iCs/>
          <w:sz w:val="22"/>
          <w:szCs w:val="22"/>
          <w:lang w:eastAsia="en-US"/>
        </w:rPr>
        <w:t xml:space="preserve"> ante</w:t>
      </w:r>
      <w:r w:rsidR="00E32C8E" w:rsidRPr="000E2C36">
        <w:rPr>
          <w:rFonts w:ascii="Calibri Light" w:hAnsi="Calibri Light" w:cs="Calibri Light"/>
          <w:sz w:val="22"/>
          <w:szCs w:val="22"/>
          <w:lang w:eastAsia="en-US"/>
        </w:rPr>
        <w:t xml:space="preserve"> skaidrumo.</w:t>
      </w:r>
    </w:p>
    <w:p w14:paraId="4A348E29" w14:textId="77777777" w:rsidR="00892977" w:rsidRPr="005325E2" w:rsidRDefault="007466F8" w:rsidP="005325E2">
      <w:pPr>
        <w:pStyle w:val="Sraopastraipa"/>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0E2C36">
        <w:rPr>
          <w:rFonts w:ascii="Calibri Light" w:hAnsi="Calibri Light" w:cs="Calibri Light"/>
          <w:sz w:val="22"/>
          <w:szCs w:val="22"/>
        </w:rPr>
        <w:t>Pirkime neleidžia</w:t>
      </w:r>
      <w:r w:rsidR="00216820" w:rsidRPr="000E2C36">
        <w:rPr>
          <w:rFonts w:ascii="Calibri Light" w:hAnsi="Calibri Light" w:cs="Calibri Light"/>
          <w:sz w:val="22"/>
          <w:szCs w:val="22"/>
        </w:rPr>
        <w:t>ma</w:t>
      </w:r>
      <w:r w:rsidRPr="000E2C36">
        <w:rPr>
          <w:rFonts w:ascii="Calibri Light" w:hAnsi="Calibri Light" w:cs="Calibri Light"/>
          <w:sz w:val="22"/>
          <w:szCs w:val="22"/>
        </w:rPr>
        <w:t xml:space="preserve"> pateikti alternatyvių </w:t>
      </w:r>
      <w:r w:rsidR="00D27E76" w:rsidRPr="000E2C36">
        <w:rPr>
          <w:rFonts w:ascii="Calibri Light" w:hAnsi="Calibri Light" w:cs="Calibri Light"/>
          <w:sz w:val="22"/>
          <w:szCs w:val="22"/>
        </w:rPr>
        <w:t>p</w:t>
      </w:r>
      <w:r w:rsidRPr="000E2C36">
        <w:rPr>
          <w:rFonts w:ascii="Calibri Light" w:hAnsi="Calibri Light" w:cs="Calibri Light"/>
          <w:sz w:val="22"/>
          <w:szCs w:val="22"/>
        </w:rPr>
        <w:t xml:space="preserve">asiūlymų. </w:t>
      </w:r>
    </w:p>
    <w:p w14:paraId="004BBB10" w14:textId="038E5260" w:rsidR="003E19FE" w:rsidRPr="00DE16A4" w:rsidRDefault="003E19FE" w:rsidP="005325E2">
      <w:pPr>
        <w:pStyle w:val="Sraopastraipa"/>
        <w:numPr>
          <w:ilvl w:val="1"/>
          <w:numId w:val="1"/>
        </w:numPr>
        <w:tabs>
          <w:tab w:val="left" w:pos="1134"/>
        </w:tabs>
        <w:spacing w:after="0" w:line="240" w:lineRule="auto"/>
        <w:ind w:left="0" w:firstLine="709"/>
        <w:jc w:val="both"/>
        <w:rPr>
          <w:rFonts w:ascii="Calibri Light" w:eastAsia="Calibri" w:hAnsi="Calibri Light" w:cs="Calibri Light"/>
          <w:color w:val="000000" w:themeColor="text1"/>
          <w:sz w:val="22"/>
          <w:szCs w:val="22"/>
        </w:rPr>
      </w:pPr>
      <w:r w:rsidRPr="00DE16A4">
        <w:rPr>
          <w:rFonts w:eastAsia="Times New Roman" w:cstheme="minorHAnsi"/>
          <w:color w:val="000000" w:themeColor="text1"/>
          <w:sz w:val="22"/>
          <w:szCs w:val="22"/>
        </w:rPr>
        <w:t xml:space="preserve">Jeigu Pirkimo metu bus atliekama patikra Nacionaliniam saugumui užtikrinti svarbių objektų apsaugos įstatyme nustatyta tvarka, </w:t>
      </w:r>
      <w:r w:rsidRPr="00DE16A4">
        <w:rPr>
          <w:color w:val="000000" w:themeColor="text1"/>
          <w:sz w:val="22"/>
          <w:szCs w:val="22"/>
        </w:rPr>
        <w:t>dalyvis</w:t>
      </w:r>
      <w:r w:rsidRPr="00DE16A4">
        <w:rPr>
          <w:rFonts w:cstheme="minorHAnsi"/>
          <w:color w:val="000000" w:themeColor="text1"/>
          <w:sz w:val="22"/>
          <w:szCs w:val="22"/>
        </w:rPr>
        <w:t xml:space="preserve"> turės pateikti tokiai patikrai atlikti reikalingus dokumentus. </w:t>
      </w:r>
    </w:p>
    <w:p w14:paraId="0C002F05" w14:textId="57BEB50D" w:rsidR="00E32C8E" w:rsidRPr="00DE16A4" w:rsidRDefault="00E32C8E" w:rsidP="005325E2">
      <w:pPr>
        <w:pStyle w:val="Sraopastraipa"/>
        <w:numPr>
          <w:ilvl w:val="1"/>
          <w:numId w:val="1"/>
        </w:numPr>
        <w:tabs>
          <w:tab w:val="left" w:pos="1134"/>
        </w:tabs>
        <w:spacing w:after="0" w:line="240" w:lineRule="auto"/>
        <w:ind w:left="0" w:firstLine="709"/>
        <w:jc w:val="both"/>
        <w:rPr>
          <w:rFonts w:ascii="Calibri Light" w:eastAsia="Calibri" w:hAnsi="Calibri Light" w:cs="Calibri Light"/>
          <w:color w:val="000000" w:themeColor="text1"/>
          <w:sz w:val="22"/>
          <w:szCs w:val="22"/>
        </w:rPr>
      </w:pPr>
      <w:r w:rsidRPr="00DE16A4">
        <w:rPr>
          <w:rFonts w:ascii="Calibri Light" w:eastAsia="Arial" w:hAnsi="Calibri Light" w:cs="Calibri Light"/>
          <w:color w:val="000000" w:themeColor="text1"/>
          <w:sz w:val="22"/>
          <w:szCs w:val="22"/>
        </w:rPr>
        <w:t xml:space="preserve">Bendrosios </w:t>
      </w:r>
      <w:r w:rsidR="007E5F55" w:rsidRPr="00DE16A4">
        <w:rPr>
          <w:rFonts w:ascii="Calibri Light" w:eastAsia="Arial" w:hAnsi="Calibri Light" w:cs="Calibri Light"/>
          <w:color w:val="000000" w:themeColor="text1"/>
          <w:sz w:val="22"/>
          <w:szCs w:val="22"/>
        </w:rPr>
        <w:t xml:space="preserve">pirkimo </w:t>
      </w:r>
      <w:r w:rsidRPr="00DE16A4">
        <w:rPr>
          <w:rFonts w:ascii="Calibri Light" w:eastAsia="Arial" w:hAnsi="Calibri Light" w:cs="Calibri Light"/>
          <w:color w:val="000000" w:themeColor="text1"/>
          <w:sz w:val="22"/>
          <w:szCs w:val="22"/>
        </w:rPr>
        <w:t>sąlygos yra neatskiriama ši</w:t>
      </w:r>
      <w:r w:rsidR="00C07F25" w:rsidRPr="00DE16A4">
        <w:rPr>
          <w:rFonts w:ascii="Calibri Light" w:eastAsia="Arial" w:hAnsi="Calibri Light" w:cs="Calibri Light"/>
          <w:color w:val="000000" w:themeColor="text1"/>
          <w:sz w:val="22"/>
          <w:szCs w:val="22"/>
        </w:rPr>
        <w:t>ų</w:t>
      </w:r>
      <w:r w:rsidRPr="00DE16A4">
        <w:rPr>
          <w:rFonts w:ascii="Calibri Light" w:eastAsia="Arial" w:hAnsi="Calibri Light" w:cs="Calibri Light"/>
          <w:color w:val="000000" w:themeColor="text1"/>
          <w:sz w:val="22"/>
          <w:szCs w:val="22"/>
        </w:rPr>
        <w:t xml:space="preserve"> </w:t>
      </w:r>
      <w:r w:rsidR="00F4541C" w:rsidRPr="00DE16A4">
        <w:rPr>
          <w:rFonts w:ascii="Calibri Light" w:eastAsia="Arial" w:hAnsi="Calibri Light" w:cs="Calibri Light"/>
          <w:color w:val="000000" w:themeColor="text1"/>
          <w:sz w:val="22"/>
          <w:szCs w:val="22"/>
        </w:rPr>
        <w:t>p</w:t>
      </w:r>
      <w:r w:rsidRPr="00DE16A4">
        <w:rPr>
          <w:rFonts w:ascii="Calibri Light" w:eastAsia="Arial" w:hAnsi="Calibri Light" w:cs="Calibri Light"/>
          <w:color w:val="000000" w:themeColor="text1"/>
          <w:sz w:val="22"/>
          <w:szCs w:val="22"/>
        </w:rPr>
        <w:t>irkimo sąlygų dalis.</w:t>
      </w:r>
    </w:p>
    <w:p w14:paraId="5DEDEBC7" w14:textId="1ED44FB6" w:rsidR="00B41C66" w:rsidRPr="00076BA7" w:rsidRDefault="00507DC9" w:rsidP="00717DCC">
      <w:pPr>
        <w:pStyle w:val="Antrat1"/>
        <w:spacing w:line="20" w:lineRule="atLeast"/>
        <w:contextualSpacing/>
        <w:rPr>
          <w:rFonts w:ascii="Calibri Light" w:hAnsi="Calibri Light" w:cs="Calibri Light"/>
        </w:rPr>
      </w:pPr>
      <w:bookmarkStart w:id="3" w:name="_Ref39426332"/>
      <w:bookmarkStart w:id="4" w:name="_Ref39426338"/>
      <w:bookmarkStart w:id="5" w:name="_Toc150256724"/>
      <w:bookmarkEnd w:id="1"/>
      <w:r w:rsidRPr="00E73092">
        <w:rPr>
          <w:rFonts w:ascii="Calibri Light" w:hAnsi="Calibri Light" w:cs="Calibri Light"/>
          <w:sz w:val="28"/>
          <w:szCs w:val="28"/>
        </w:rPr>
        <w:t xml:space="preserve">2. </w:t>
      </w:r>
      <w:r w:rsidR="00B41C66" w:rsidRPr="00E73092">
        <w:rPr>
          <w:rFonts w:ascii="Calibri Light" w:hAnsi="Calibri Light" w:cs="Calibri Light"/>
          <w:sz w:val="28"/>
          <w:szCs w:val="28"/>
        </w:rPr>
        <w:t>Pirkimo objektas</w:t>
      </w:r>
      <w:bookmarkEnd w:id="3"/>
      <w:bookmarkEnd w:id="4"/>
      <w:bookmarkEnd w:id="5"/>
    </w:p>
    <w:p w14:paraId="24E77BF3" w14:textId="77777777" w:rsidR="00DE16A4" w:rsidRPr="00DE16A4" w:rsidRDefault="00F3181E" w:rsidP="00DE16A4">
      <w:pPr>
        <w:pStyle w:val="Betarp"/>
        <w:numPr>
          <w:ilvl w:val="1"/>
          <w:numId w:val="6"/>
        </w:numPr>
        <w:tabs>
          <w:tab w:val="left" w:pos="1134"/>
        </w:tabs>
        <w:spacing w:after="120"/>
        <w:ind w:left="0" w:firstLine="709"/>
        <w:contextualSpacing/>
        <w:jc w:val="both"/>
        <w:rPr>
          <w:rFonts w:ascii="Calibri Light" w:hAnsi="Calibri Light" w:cs="Calibri Light"/>
          <w:color w:val="FF0000"/>
          <w:sz w:val="22"/>
          <w:szCs w:val="22"/>
        </w:rPr>
      </w:pPr>
      <w:r w:rsidRPr="000E2C36">
        <w:rPr>
          <w:rFonts w:ascii="Calibri Light" w:eastAsia="Calibri" w:hAnsi="Calibri Light" w:cs="Calibri Light"/>
          <w:color w:val="000000" w:themeColor="text1"/>
          <w:sz w:val="22"/>
          <w:szCs w:val="22"/>
        </w:rPr>
        <w:t>PS</w:t>
      </w:r>
      <w:r w:rsidR="00B41C66" w:rsidRPr="000E2C36">
        <w:rPr>
          <w:rFonts w:ascii="Calibri Light" w:eastAsia="Calibri" w:hAnsi="Calibri Light" w:cs="Calibri Light"/>
          <w:color w:val="000000" w:themeColor="text1"/>
          <w:sz w:val="22"/>
          <w:szCs w:val="22"/>
        </w:rPr>
        <w:t xml:space="preserve"> numato įsigyti </w:t>
      </w:r>
      <w:proofErr w:type="spellStart"/>
      <w:r w:rsidR="00DE16A4" w:rsidRPr="00DE16A4">
        <w:rPr>
          <w:rFonts w:ascii="Calibri Light" w:eastAsia="Calibri" w:hAnsi="Calibri Light" w:cs="Calibri Light"/>
          <w:color w:val="000000" w:themeColor="text1"/>
          <w:sz w:val="22"/>
          <w:szCs w:val="22"/>
        </w:rPr>
        <w:t>įsigyti</w:t>
      </w:r>
      <w:proofErr w:type="spellEnd"/>
      <w:r w:rsidR="00DE16A4" w:rsidRPr="00DE16A4">
        <w:rPr>
          <w:rFonts w:ascii="Calibri Light" w:eastAsia="Calibri" w:hAnsi="Calibri Light" w:cs="Calibri Light"/>
          <w:color w:val="000000" w:themeColor="text1"/>
          <w:sz w:val="22"/>
          <w:szCs w:val="22"/>
        </w:rPr>
        <w:t xml:space="preserve"> kontaktų (skambučių) centro paslaugas. </w:t>
      </w:r>
      <w:r w:rsidR="00BB6CB9" w:rsidRPr="000E2C36">
        <w:rPr>
          <w:rFonts w:ascii="Calibri Light" w:hAnsi="Calibri Light" w:cs="Calibri Light"/>
          <w:sz w:val="22"/>
          <w:szCs w:val="22"/>
        </w:rPr>
        <w:t xml:space="preserve">BVPŽ </w:t>
      </w:r>
      <w:r w:rsidR="00BB6CB9" w:rsidRPr="00DE16A4">
        <w:rPr>
          <w:rFonts w:ascii="Calibri Light" w:hAnsi="Calibri Light" w:cs="Calibri Light"/>
          <w:color w:val="000000" w:themeColor="text1"/>
          <w:sz w:val="22"/>
          <w:szCs w:val="22"/>
        </w:rPr>
        <w:t xml:space="preserve">kodas - </w:t>
      </w:r>
      <w:r w:rsidR="00DE16A4" w:rsidRPr="00DE16A4">
        <w:rPr>
          <w:rFonts w:ascii="Calibri Light" w:hAnsi="Calibri Light" w:cs="Calibri Light"/>
          <w:color w:val="000000" w:themeColor="text1"/>
          <w:sz w:val="22"/>
          <w:szCs w:val="22"/>
        </w:rPr>
        <w:t>79342320-2</w:t>
      </w:r>
      <w:r w:rsidR="00BB6CB9" w:rsidRPr="00DE16A4">
        <w:rPr>
          <w:rFonts w:ascii="Calibri Light" w:hAnsi="Calibri Light" w:cs="Calibri Light"/>
          <w:color w:val="000000" w:themeColor="text1"/>
          <w:sz w:val="22"/>
          <w:szCs w:val="22"/>
        </w:rPr>
        <w:t xml:space="preserve">. </w:t>
      </w:r>
      <w:r w:rsidR="00B41C66" w:rsidRPr="000E2C36">
        <w:rPr>
          <w:rFonts w:ascii="Calibri Light" w:hAnsi="Calibri Light" w:cs="Calibri Light"/>
          <w:sz w:val="22"/>
          <w:szCs w:val="22"/>
        </w:rPr>
        <w:t xml:space="preserve">Reikalavimai pirkimo objektui nustatyti </w:t>
      </w:r>
      <w:r w:rsidR="00704310" w:rsidRPr="000E2C36">
        <w:rPr>
          <w:rFonts w:ascii="Calibri Light" w:hAnsi="Calibri Light" w:cs="Calibri Light"/>
          <w:sz w:val="22"/>
          <w:szCs w:val="22"/>
        </w:rPr>
        <w:t>s</w:t>
      </w:r>
      <w:r w:rsidR="00444CAF" w:rsidRPr="000E2C36">
        <w:rPr>
          <w:rFonts w:ascii="Calibri Light" w:hAnsi="Calibri Light" w:cs="Calibri Light"/>
          <w:sz w:val="22"/>
          <w:szCs w:val="22"/>
        </w:rPr>
        <w:t xml:space="preserve">pecialiųjų </w:t>
      </w:r>
      <w:r w:rsidR="00CE7209" w:rsidRPr="000E2C36">
        <w:rPr>
          <w:rFonts w:ascii="Calibri Light" w:hAnsi="Calibri Light" w:cs="Calibri Light"/>
          <w:sz w:val="22"/>
          <w:szCs w:val="22"/>
        </w:rPr>
        <w:t xml:space="preserve">pirkimo </w:t>
      </w:r>
      <w:r w:rsidR="00444CAF" w:rsidRPr="000E2C36">
        <w:rPr>
          <w:rFonts w:ascii="Calibri Light" w:hAnsi="Calibri Light" w:cs="Calibri Light"/>
          <w:sz w:val="22"/>
          <w:szCs w:val="22"/>
        </w:rPr>
        <w:t xml:space="preserve">sąlygų </w:t>
      </w:r>
      <w:r w:rsidR="006D2B1E" w:rsidRPr="000E2C36">
        <w:rPr>
          <w:rFonts w:ascii="Calibri Light" w:hAnsi="Calibri Light" w:cs="Calibri Light"/>
          <w:sz w:val="22"/>
          <w:szCs w:val="22"/>
        </w:rPr>
        <w:t>2</w:t>
      </w:r>
      <w:r w:rsidR="00FA7D78" w:rsidRPr="000E2C36">
        <w:rPr>
          <w:rFonts w:ascii="Calibri Light" w:hAnsi="Calibri Light" w:cs="Calibri Light"/>
          <w:color w:val="00B050"/>
          <w:sz w:val="22"/>
          <w:szCs w:val="22"/>
        </w:rPr>
        <w:t xml:space="preserve"> </w:t>
      </w:r>
      <w:r w:rsidR="00444CAF" w:rsidRPr="000E2C36">
        <w:rPr>
          <w:rFonts w:ascii="Calibri Light" w:hAnsi="Calibri Light" w:cs="Calibri Light"/>
          <w:sz w:val="22"/>
          <w:szCs w:val="22"/>
        </w:rPr>
        <w:t>priede</w:t>
      </w:r>
      <w:r w:rsidR="00B41C66" w:rsidRPr="000E2C36">
        <w:rPr>
          <w:rFonts w:ascii="Calibri Light" w:hAnsi="Calibri Light" w:cs="Calibri Light"/>
          <w:sz w:val="22"/>
          <w:szCs w:val="22"/>
        </w:rPr>
        <w:t>.</w:t>
      </w:r>
    </w:p>
    <w:p w14:paraId="72FB8A80" w14:textId="29E3D823" w:rsidR="004622FB" w:rsidRPr="00DE16A4" w:rsidRDefault="00B41C66" w:rsidP="00DE16A4">
      <w:pPr>
        <w:pStyle w:val="Betarp"/>
        <w:numPr>
          <w:ilvl w:val="1"/>
          <w:numId w:val="6"/>
        </w:numPr>
        <w:tabs>
          <w:tab w:val="left" w:pos="1134"/>
        </w:tabs>
        <w:spacing w:after="120"/>
        <w:ind w:left="0" w:firstLine="709"/>
        <w:contextualSpacing/>
        <w:jc w:val="both"/>
        <w:rPr>
          <w:rFonts w:ascii="Calibri Light" w:hAnsi="Calibri Light" w:cs="Calibri Light"/>
          <w:color w:val="FF0000"/>
          <w:sz w:val="22"/>
          <w:szCs w:val="22"/>
        </w:rPr>
      </w:pPr>
      <w:r w:rsidRPr="00DE16A4">
        <w:rPr>
          <w:rFonts w:ascii="Calibri Light" w:hAnsi="Calibri Light" w:cs="Calibri Light"/>
          <w:sz w:val="22"/>
          <w:szCs w:val="22"/>
        </w:rPr>
        <w:t xml:space="preserve">Pirkimo objektas į dalis neskaidomas. </w:t>
      </w:r>
      <w:r w:rsidR="007554D6" w:rsidRPr="00DE16A4">
        <w:rPr>
          <w:rFonts w:ascii="Calibri Light" w:hAnsi="Calibri Light" w:cs="Calibri Light"/>
          <w:sz w:val="22"/>
          <w:szCs w:val="22"/>
        </w:rPr>
        <w:t xml:space="preserve">Pirkimo apimtys, reikalavimai ir techninė specifikacija apibrėžti </w:t>
      </w:r>
      <w:r w:rsidR="007204DB" w:rsidRPr="00DE16A4">
        <w:rPr>
          <w:rFonts w:ascii="Calibri Light" w:hAnsi="Calibri Light" w:cs="Calibri Light"/>
          <w:sz w:val="22"/>
          <w:szCs w:val="22"/>
        </w:rPr>
        <w:t xml:space="preserve">specialiųjų </w:t>
      </w:r>
      <w:r w:rsidR="007554D6" w:rsidRPr="00DE16A4">
        <w:rPr>
          <w:rFonts w:ascii="Calibri Light" w:hAnsi="Calibri Light" w:cs="Calibri Light"/>
          <w:sz w:val="22"/>
          <w:szCs w:val="22"/>
        </w:rPr>
        <w:t xml:space="preserve">pirkimo sąlygų </w:t>
      </w:r>
      <w:r w:rsidR="00892977" w:rsidRPr="00DE16A4">
        <w:rPr>
          <w:rFonts w:ascii="Calibri Light" w:hAnsi="Calibri Light" w:cs="Calibri Light"/>
          <w:sz w:val="22"/>
          <w:szCs w:val="22"/>
        </w:rPr>
        <w:t>2</w:t>
      </w:r>
      <w:r w:rsidR="007554D6" w:rsidRPr="00DE16A4">
        <w:rPr>
          <w:rFonts w:ascii="Calibri Light" w:hAnsi="Calibri Light" w:cs="Calibri Light"/>
          <w:sz w:val="22"/>
          <w:szCs w:val="22"/>
        </w:rPr>
        <w:t xml:space="preserve"> priede.</w:t>
      </w:r>
      <w:r w:rsidR="007554D6" w:rsidRPr="00DE16A4">
        <w:rPr>
          <w:rFonts w:ascii="Calibri Light" w:hAnsi="Calibri Light" w:cs="Calibri Light"/>
          <w:color w:val="00B050"/>
          <w:sz w:val="22"/>
          <w:szCs w:val="22"/>
        </w:rPr>
        <w:t xml:space="preserve"> </w:t>
      </w:r>
    </w:p>
    <w:p w14:paraId="44603B07" w14:textId="77777777" w:rsidR="00C9433C" w:rsidRPr="00C9433C" w:rsidRDefault="00C9433C" w:rsidP="00C9433C">
      <w:pPr>
        <w:pStyle w:val="Sraopastraipa"/>
        <w:numPr>
          <w:ilvl w:val="0"/>
          <w:numId w:val="30"/>
        </w:numPr>
        <w:tabs>
          <w:tab w:val="left" w:pos="1134"/>
        </w:tabs>
        <w:spacing w:after="0" w:line="240" w:lineRule="auto"/>
        <w:jc w:val="both"/>
        <w:rPr>
          <w:rFonts w:ascii="Calibri Light" w:hAnsi="Calibri Light" w:cs="Calibri Light"/>
          <w:vanish/>
          <w:sz w:val="22"/>
          <w:szCs w:val="22"/>
        </w:rPr>
      </w:pPr>
    </w:p>
    <w:p w14:paraId="41468CCE" w14:textId="77777777" w:rsidR="00C9433C" w:rsidRPr="00C9433C" w:rsidRDefault="00C9433C" w:rsidP="00C9433C">
      <w:pPr>
        <w:pStyle w:val="Sraopastraipa"/>
        <w:numPr>
          <w:ilvl w:val="1"/>
          <w:numId w:val="30"/>
        </w:numPr>
        <w:tabs>
          <w:tab w:val="left" w:pos="1134"/>
        </w:tabs>
        <w:spacing w:after="0" w:line="240" w:lineRule="auto"/>
        <w:jc w:val="both"/>
        <w:rPr>
          <w:rFonts w:ascii="Calibri Light" w:hAnsi="Calibri Light" w:cs="Calibri Light"/>
          <w:vanish/>
          <w:sz w:val="22"/>
          <w:szCs w:val="22"/>
        </w:rPr>
      </w:pPr>
    </w:p>
    <w:p w14:paraId="41FE782C" w14:textId="77777777" w:rsidR="00C9433C" w:rsidRPr="00C9433C" w:rsidRDefault="00C9433C" w:rsidP="00C9433C">
      <w:pPr>
        <w:pStyle w:val="Sraopastraipa"/>
        <w:numPr>
          <w:ilvl w:val="1"/>
          <w:numId w:val="30"/>
        </w:numPr>
        <w:tabs>
          <w:tab w:val="left" w:pos="1134"/>
        </w:tabs>
        <w:spacing w:after="0" w:line="240" w:lineRule="auto"/>
        <w:jc w:val="both"/>
        <w:rPr>
          <w:rFonts w:ascii="Calibri Light" w:hAnsi="Calibri Light" w:cs="Calibri Light"/>
          <w:vanish/>
          <w:sz w:val="22"/>
          <w:szCs w:val="22"/>
        </w:rPr>
      </w:pPr>
    </w:p>
    <w:p w14:paraId="3976F6DA" w14:textId="4A949AAB" w:rsidR="00892977" w:rsidRPr="000E2C36" w:rsidRDefault="00892977" w:rsidP="00C9433C">
      <w:pPr>
        <w:pStyle w:val="Sraopastraipa"/>
        <w:numPr>
          <w:ilvl w:val="1"/>
          <w:numId w:val="30"/>
        </w:numPr>
        <w:tabs>
          <w:tab w:val="left" w:pos="1134"/>
        </w:tabs>
        <w:spacing w:after="0" w:line="240" w:lineRule="auto"/>
        <w:ind w:left="0" w:firstLine="709"/>
        <w:jc w:val="both"/>
        <w:rPr>
          <w:rFonts w:ascii="Calibri Light" w:hAnsi="Calibri Light" w:cs="Calibri Light"/>
          <w:color w:val="00B050"/>
          <w:sz w:val="22"/>
          <w:szCs w:val="22"/>
        </w:rPr>
      </w:pPr>
      <w:r w:rsidRPr="000E2C36">
        <w:rPr>
          <w:rFonts w:ascii="Calibri Light" w:hAnsi="Calibri Light" w:cs="Calibri Light"/>
          <w:sz w:val="22"/>
          <w:szCs w:val="22"/>
        </w:rPr>
        <w:t>J</w:t>
      </w:r>
      <w:r w:rsidR="00E53E12" w:rsidRPr="000E2C36">
        <w:rPr>
          <w:rFonts w:ascii="Calibri Light" w:hAnsi="Calibri Light" w:cs="Calibri Light"/>
          <w:sz w:val="22"/>
          <w:szCs w:val="22"/>
        </w:rPr>
        <w:t xml:space="preserve">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0E2C36">
        <w:rPr>
          <w:rFonts w:ascii="Calibri Light" w:hAnsi="Calibri Light" w:cs="Calibri Light"/>
          <w:sz w:val="22"/>
          <w:szCs w:val="22"/>
        </w:rPr>
        <w:t xml:space="preserve">turi būti </w:t>
      </w:r>
      <w:r w:rsidR="00AE7624" w:rsidRPr="000E2C36">
        <w:rPr>
          <w:rFonts w:ascii="Calibri Light" w:hAnsi="Calibri Light" w:cs="Calibri Light"/>
          <w:sz w:val="22"/>
          <w:szCs w:val="22"/>
        </w:rPr>
        <w:t xml:space="preserve">laikoma, kad kiekviena tokia nuoroda yra pateikta su žodžiais „arba lygiavertis“. </w:t>
      </w:r>
    </w:p>
    <w:p w14:paraId="3031DC86" w14:textId="4730E2BB" w:rsidR="00004521" w:rsidRPr="000E2C36" w:rsidRDefault="00004521" w:rsidP="00892977">
      <w:pPr>
        <w:pStyle w:val="Sraopastraipa"/>
        <w:numPr>
          <w:ilvl w:val="1"/>
          <w:numId w:val="30"/>
        </w:numPr>
        <w:tabs>
          <w:tab w:val="left" w:pos="1134"/>
        </w:tabs>
        <w:spacing w:after="0" w:line="240" w:lineRule="auto"/>
        <w:ind w:left="0" w:firstLine="709"/>
        <w:jc w:val="both"/>
        <w:rPr>
          <w:rFonts w:ascii="Calibri Light" w:hAnsi="Calibri Light" w:cs="Calibri Light"/>
          <w:color w:val="00B050"/>
          <w:sz w:val="22"/>
          <w:szCs w:val="22"/>
        </w:rPr>
      </w:pPr>
      <w:r w:rsidRPr="000E2C36">
        <w:rPr>
          <w:rFonts w:ascii="Calibri Light" w:hAnsi="Calibri Light" w:cs="Calibri Light"/>
          <w:sz w:val="22"/>
          <w:szCs w:val="22"/>
        </w:rPr>
        <w:t>Jeigu apibūdinant pirkimo objektą techninėje specifikacijoje nurodytas standartas</w:t>
      </w:r>
      <w:r w:rsidR="00245655" w:rsidRPr="000E2C36">
        <w:rPr>
          <w:rFonts w:ascii="Calibri Light" w:hAnsi="Calibri Light" w:cs="Calibri Light"/>
          <w:sz w:val="22"/>
          <w:szCs w:val="22"/>
        </w:rPr>
        <w:t xml:space="preserve">, </w:t>
      </w:r>
      <w:r w:rsidR="00245655" w:rsidRPr="000E2C36">
        <w:rPr>
          <w:rFonts w:ascii="Calibri Light" w:hAnsi="Calibri Light" w:cs="Calibri Light"/>
          <w:color w:val="000000"/>
          <w:sz w:val="22"/>
          <w:szCs w:val="22"/>
        </w:rPr>
        <w:t>techninis liudijimas ar bendrosios techninės specifikacijos</w:t>
      </w:r>
      <w:r w:rsidR="00046522" w:rsidRPr="000E2C36">
        <w:rPr>
          <w:rFonts w:ascii="Calibri Light" w:hAnsi="Calibri Light" w:cs="Calibri Light"/>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0E2C36">
        <w:rPr>
          <w:rFonts w:ascii="Calibri Light" w:hAnsi="Calibri Light" w:cs="Calibri Light"/>
          <w:color w:val="000000"/>
          <w:sz w:val="22"/>
          <w:szCs w:val="22"/>
        </w:rPr>
        <w:t xml:space="preserve">, </w:t>
      </w:r>
      <w:r w:rsidR="00245655" w:rsidRPr="000E2C36">
        <w:rPr>
          <w:rFonts w:ascii="Calibri Light" w:hAnsi="Calibri Light" w:cs="Calibri Light"/>
          <w:sz w:val="22"/>
          <w:szCs w:val="22"/>
        </w:rPr>
        <w:t xml:space="preserve">turi būti laikoma, kad kiekviena tokia nuoroda yra pateikta su žodžiais „arba lygiavertis“. </w:t>
      </w:r>
    </w:p>
    <w:p w14:paraId="7B478B03" w14:textId="61CA0F5A" w:rsidR="00D22226" w:rsidRPr="00E73092" w:rsidRDefault="00202323" w:rsidP="00202323">
      <w:pPr>
        <w:pStyle w:val="Antrat1"/>
        <w:spacing w:line="20" w:lineRule="atLeast"/>
        <w:contextualSpacing/>
        <w:rPr>
          <w:rFonts w:ascii="Calibri Light" w:hAnsi="Calibri Light" w:cs="Calibri Light"/>
          <w:sz w:val="28"/>
          <w:szCs w:val="28"/>
        </w:rPr>
      </w:pPr>
      <w:bookmarkStart w:id="6" w:name="_Toc150256725"/>
      <w:r w:rsidRPr="00E73092">
        <w:rPr>
          <w:rFonts w:ascii="Calibri Light" w:hAnsi="Calibri Light" w:cs="Calibri Light"/>
          <w:sz w:val="28"/>
          <w:szCs w:val="28"/>
        </w:rPr>
        <w:t>3.</w:t>
      </w:r>
      <w:r w:rsidR="00D24970" w:rsidRPr="00E73092">
        <w:rPr>
          <w:rFonts w:ascii="Calibri Light" w:hAnsi="Calibri Light" w:cs="Calibri Light"/>
          <w:sz w:val="28"/>
          <w:szCs w:val="28"/>
        </w:rPr>
        <w:t xml:space="preserve"> </w:t>
      </w:r>
      <w:bookmarkStart w:id="7" w:name="_Ref39427921"/>
      <w:bookmarkStart w:id="8" w:name="_Ref39427927"/>
      <w:bookmarkStart w:id="9" w:name="_Ref39740354"/>
      <w:r w:rsidR="00D22226" w:rsidRPr="00E73092">
        <w:rPr>
          <w:rFonts w:ascii="Calibri Light" w:hAnsi="Calibri Light" w:cs="Calibri Light"/>
          <w:sz w:val="28"/>
          <w:szCs w:val="28"/>
        </w:rPr>
        <w:t>Susitikimai su tiekėjais</w:t>
      </w:r>
      <w:bookmarkEnd w:id="7"/>
      <w:bookmarkEnd w:id="8"/>
      <w:r w:rsidR="003B6924" w:rsidRPr="00E73092">
        <w:rPr>
          <w:rFonts w:ascii="Calibri Light" w:hAnsi="Calibri Light" w:cs="Calibri Light"/>
          <w:sz w:val="28"/>
          <w:szCs w:val="28"/>
        </w:rPr>
        <w:t xml:space="preserve"> ir objekto apžiūra</w:t>
      </w:r>
      <w:bookmarkEnd w:id="9"/>
      <w:bookmarkEnd w:id="6"/>
    </w:p>
    <w:p w14:paraId="2479C895" w14:textId="77777777" w:rsidR="006928DB" w:rsidRPr="005900EB" w:rsidRDefault="00F3181E" w:rsidP="006928DB">
      <w:pPr>
        <w:pStyle w:val="Sraopastraipa"/>
        <w:numPr>
          <w:ilvl w:val="1"/>
          <w:numId w:val="31"/>
        </w:numPr>
        <w:spacing w:after="0"/>
        <w:ind w:left="0" w:firstLine="709"/>
        <w:jc w:val="both"/>
        <w:rPr>
          <w:rFonts w:ascii="Calibri Light" w:hAnsi="Calibri Light" w:cs="Calibri Light"/>
          <w:sz w:val="22"/>
          <w:szCs w:val="22"/>
        </w:rPr>
      </w:pPr>
      <w:r w:rsidRPr="005900EB">
        <w:rPr>
          <w:rFonts w:ascii="Calibri Light" w:hAnsi="Calibri Light" w:cs="Calibri Light"/>
          <w:sz w:val="22"/>
          <w:szCs w:val="22"/>
        </w:rPr>
        <w:t>PS</w:t>
      </w:r>
      <w:r w:rsidR="00B176FD" w:rsidRPr="005900EB">
        <w:rPr>
          <w:rFonts w:ascii="Calibri Light" w:hAnsi="Calibri Light" w:cs="Calibri Light"/>
          <w:sz w:val="22"/>
          <w:szCs w:val="22"/>
        </w:rPr>
        <w:t xml:space="preserve"> nerengs susitikimo su tiekėjais dėl pirkimo </w:t>
      </w:r>
      <w:r w:rsidR="004257A5" w:rsidRPr="005900EB">
        <w:rPr>
          <w:rFonts w:ascii="Calibri Light" w:hAnsi="Calibri Light" w:cs="Calibri Light"/>
          <w:sz w:val="22"/>
          <w:szCs w:val="22"/>
        </w:rPr>
        <w:t>sąlyg</w:t>
      </w:r>
      <w:r w:rsidR="00B176FD" w:rsidRPr="005900EB">
        <w:rPr>
          <w:rFonts w:ascii="Calibri Light" w:hAnsi="Calibri Light" w:cs="Calibri Light"/>
          <w:sz w:val="22"/>
          <w:szCs w:val="22"/>
        </w:rPr>
        <w:t>ų</w:t>
      </w:r>
      <w:r w:rsidR="00946722" w:rsidRPr="005900EB">
        <w:rPr>
          <w:rFonts w:ascii="Calibri Light" w:hAnsi="Calibri Light" w:cs="Calibri Light"/>
          <w:sz w:val="22"/>
          <w:szCs w:val="22"/>
        </w:rPr>
        <w:t xml:space="preserve"> paaiškinimo</w:t>
      </w:r>
      <w:r w:rsidR="00B176FD" w:rsidRPr="005900EB">
        <w:rPr>
          <w:rFonts w:ascii="Calibri Light" w:hAnsi="Calibri Light" w:cs="Calibri Light"/>
          <w:sz w:val="22"/>
          <w:szCs w:val="22"/>
        </w:rPr>
        <w:t>.</w:t>
      </w:r>
      <w:r w:rsidR="006928DB" w:rsidRPr="005900EB">
        <w:rPr>
          <w:rFonts w:ascii="Calibri Light" w:hAnsi="Calibri Light" w:cs="Calibri Light"/>
          <w:sz w:val="22"/>
          <w:szCs w:val="22"/>
        </w:rPr>
        <w:t xml:space="preserve"> </w:t>
      </w:r>
    </w:p>
    <w:p w14:paraId="1017A56C" w14:textId="77777777" w:rsidR="006928DB" w:rsidRPr="005900EB" w:rsidRDefault="006928DB" w:rsidP="006928DB">
      <w:pPr>
        <w:pStyle w:val="Sraopastraipa"/>
        <w:numPr>
          <w:ilvl w:val="0"/>
          <w:numId w:val="32"/>
        </w:numPr>
        <w:spacing w:after="0"/>
        <w:ind w:left="0" w:firstLine="709"/>
        <w:jc w:val="both"/>
        <w:rPr>
          <w:rFonts w:ascii="Calibri Light" w:hAnsi="Calibri Light" w:cs="Calibri Light"/>
          <w:vanish/>
          <w:sz w:val="22"/>
          <w:szCs w:val="22"/>
        </w:rPr>
      </w:pPr>
    </w:p>
    <w:p w14:paraId="465C0CB5" w14:textId="345B8447" w:rsidR="005900EB" w:rsidRPr="00F838EF" w:rsidRDefault="005900EB" w:rsidP="00F838EF">
      <w:pPr>
        <w:pStyle w:val="Sraopastraipa"/>
        <w:numPr>
          <w:ilvl w:val="1"/>
          <w:numId w:val="32"/>
        </w:numPr>
        <w:spacing w:after="0"/>
        <w:ind w:left="0" w:firstLine="709"/>
        <w:jc w:val="both"/>
        <w:rPr>
          <w:rFonts w:ascii="Calibri Light" w:hAnsi="Calibri Light" w:cs="Calibri Light"/>
          <w:sz w:val="22"/>
          <w:szCs w:val="22"/>
        </w:rPr>
      </w:pPr>
      <w:r w:rsidRPr="00F838EF">
        <w:rPr>
          <w:rFonts w:ascii="Calibri Light" w:eastAsiaTheme="minorHAnsi" w:hAnsi="Calibri Light" w:cs="Calibri Light"/>
          <w:sz w:val="22"/>
          <w:szCs w:val="22"/>
          <w:lang w:eastAsia="en-US"/>
        </w:rPr>
        <w:t>PS</w:t>
      </w:r>
      <w:r w:rsidRPr="00F838EF">
        <w:rPr>
          <w:rFonts w:ascii="Calibri Light" w:hAnsi="Calibri Light" w:cs="Calibri Light"/>
          <w:sz w:val="22"/>
          <w:szCs w:val="22"/>
        </w:rPr>
        <w:t xml:space="preserve"> nerengs objekto apžiūros.</w:t>
      </w:r>
    </w:p>
    <w:p w14:paraId="6443D2FF" w14:textId="040A41C9" w:rsidR="00C94B9F" w:rsidRPr="00E73092" w:rsidRDefault="00AD57B1" w:rsidP="00AD57B1">
      <w:pPr>
        <w:pStyle w:val="Antrat1"/>
        <w:spacing w:line="20" w:lineRule="atLeast"/>
        <w:contextualSpacing/>
        <w:rPr>
          <w:rFonts w:ascii="Calibri Light" w:hAnsi="Calibri Light" w:cs="Calibri Light"/>
          <w:sz w:val="28"/>
          <w:szCs w:val="28"/>
        </w:rPr>
      </w:pPr>
      <w:bookmarkStart w:id="10" w:name="_Ref39473754"/>
      <w:bookmarkStart w:id="11" w:name="_Ref39473761"/>
      <w:bookmarkStart w:id="12" w:name="_Ref39474188"/>
      <w:bookmarkStart w:id="13" w:name="_Toc150256726"/>
      <w:r w:rsidRPr="00E73092">
        <w:rPr>
          <w:rFonts w:ascii="Calibri Light" w:hAnsi="Calibri Light" w:cs="Calibri Light"/>
          <w:sz w:val="28"/>
          <w:szCs w:val="28"/>
        </w:rPr>
        <w:t xml:space="preserve">4. </w:t>
      </w:r>
      <w:r w:rsidR="00173ACB" w:rsidRPr="00E73092">
        <w:rPr>
          <w:rFonts w:ascii="Calibri Light" w:hAnsi="Calibri Light" w:cs="Calibri Light"/>
          <w:sz w:val="28"/>
          <w:szCs w:val="28"/>
        </w:rPr>
        <w:t>Tiekėjų pašalinimo pagrindai</w:t>
      </w:r>
      <w:bookmarkEnd w:id="10"/>
      <w:bookmarkEnd w:id="11"/>
      <w:bookmarkEnd w:id="12"/>
      <w:r w:rsidR="00975F1F" w:rsidRPr="00E73092">
        <w:rPr>
          <w:rFonts w:ascii="Calibri Light" w:hAnsi="Calibri Light" w:cs="Calibri Light"/>
          <w:sz w:val="28"/>
          <w:szCs w:val="28"/>
        </w:rPr>
        <w:t xml:space="preserve"> ir kvalifikacijos reikalavimai</w:t>
      </w:r>
      <w:bookmarkEnd w:id="13"/>
    </w:p>
    <w:p w14:paraId="70A4D9D0" w14:textId="77777777" w:rsidR="008D4E8E" w:rsidRPr="005900EB" w:rsidRDefault="002C5249" w:rsidP="008D4E8E">
      <w:pPr>
        <w:pStyle w:val="Sraopastraipa"/>
        <w:numPr>
          <w:ilvl w:val="0"/>
          <w:numId w:val="34"/>
        </w:numPr>
        <w:tabs>
          <w:tab w:val="left" w:pos="1134"/>
          <w:tab w:val="left" w:pos="1276"/>
        </w:tabs>
        <w:spacing w:after="120" w:line="20" w:lineRule="atLeast"/>
        <w:ind w:left="0" w:firstLine="709"/>
        <w:jc w:val="both"/>
        <w:rPr>
          <w:rFonts w:ascii="Calibri Light" w:hAnsi="Calibri Light" w:cs="Calibri Light"/>
          <w:sz w:val="22"/>
          <w:szCs w:val="22"/>
        </w:rPr>
      </w:pPr>
      <w:r w:rsidRPr="005900EB">
        <w:rPr>
          <w:rFonts w:ascii="Calibri Light" w:hAnsi="Calibri Light" w:cs="Calibri Light"/>
          <w:sz w:val="22"/>
          <w:szCs w:val="22"/>
        </w:rPr>
        <w:t>Reikalavimai dėl tiekėjo ir</w:t>
      </w:r>
      <w:bookmarkStart w:id="14" w:name="_Hlk41039660"/>
      <w:r w:rsidR="00942379" w:rsidRPr="005900EB">
        <w:rPr>
          <w:rFonts w:ascii="Calibri Light" w:hAnsi="Calibri Light" w:cs="Calibri Light"/>
          <w:sz w:val="22"/>
          <w:szCs w:val="22"/>
        </w:rPr>
        <w:t xml:space="preserve"> </w:t>
      </w:r>
      <w:r w:rsidRPr="005900EB">
        <w:rPr>
          <w:rFonts w:ascii="Calibri Light" w:hAnsi="Calibri Light" w:cs="Calibri Light"/>
          <w:sz w:val="22"/>
          <w:szCs w:val="22"/>
        </w:rPr>
        <w:t>subtiekėjų</w:t>
      </w:r>
      <w:r w:rsidR="00942379" w:rsidRPr="005900EB">
        <w:rPr>
          <w:rFonts w:ascii="Calibri Light" w:hAnsi="Calibri Light" w:cs="Calibri Light"/>
          <w:sz w:val="22"/>
          <w:szCs w:val="22"/>
        </w:rPr>
        <w:t xml:space="preserve"> (jei taikoma)</w:t>
      </w:r>
      <w:r w:rsidR="00953F2B" w:rsidRPr="005900EB">
        <w:rPr>
          <w:rFonts w:ascii="Calibri Light" w:hAnsi="Calibri Light" w:cs="Calibri Light"/>
          <w:sz w:val="22"/>
          <w:szCs w:val="22"/>
        </w:rPr>
        <w:t xml:space="preserve">, </w:t>
      </w:r>
      <w:r w:rsidR="007F34C7" w:rsidRPr="005900EB">
        <w:rPr>
          <w:rFonts w:ascii="Calibri Light" w:hAnsi="Calibri Light" w:cs="Calibri Light"/>
          <w:sz w:val="22"/>
          <w:szCs w:val="22"/>
        </w:rPr>
        <w:t>ūkio subjektų, kurių pajėgumais tiekėjas remiasi,</w:t>
      </w:r>
      <w:r w:rsidRPr="005900EB">
        <w:rPr>
          <w:rFonts w:ascii="Calibri Light" w:hAnsi="Calibri Light" w:cs="Calibri Light"/>
          <w:sz w:val="22"/>
          <w:szCs w:val="22"/>
        </w:rPr>
        <w:t xml:space="preserve"> </w:t>
      </w:r>
      <w:bookmarkEnd w:id="14"/>
      <w:r w:rsidRPr="005900EB">
        <w:rPr>
          <w:rFonts w:ascii="Calibri Light" w:hAnsi="Calibri Light" w:cs="Calibri Light"/>
          <w:sz w:val="22"/>
          <w:szCs w:val="22"/>
        </w:rPr>
        <w:t xml:space="preserve">pašalinimo pagrindų nebuvimo bei jų nebuvimą patvirtinantys dokumentai nurodyti </w:t>
      </w:r>
      <w:r w:rsidR="006A737F" w:rsidRPr="005900EB">
        <w:rPr>
          <w:rFonts w:ascii="Calibri Light" w:hAnsi="Calibri Light" w:cs="Calibri Light"/>
          <w:sz w:val="22"/>
          <w:szCs w:val="22"/>
        </w:rPr>
        <w:t xml:space="preserve">specialiųjų </w:t>
      </w:r>
      <w:r w:rsidR="006A737F" w:rsidRPr="005900EB">
        <w:rPr>
          <w:rFonts w:ascii="Calibri Light" w:eastAsia="Calibri" w:hAnsi="Calibri Light" w:cs="Calibri Light"/>
          <w:sz w:val="22"/>
          <w:szCs w:val="22"/>
        </w:rPr>
        <w:t>p</w:t>
      </w:r>
      <w:r w:rsidR="00551FA7" w:rsidRPr="005900EB">
        <w:rPr>
          <w:rFonts w:ascii="Calibri Light" w:eastAsia="Calibri" w:hAnsi="Calibri Light" w:cs="Calibri Light"/>
          <w:sz w:val="22"/>
          <w:szCs w:val="22"/>
        </w:rPr>
        <w:t xml:space="preserve">irkimo </w:t>
      </w:r>
      <w:r w:rsidR="006773B6" w:rsidRPr="005900EB">
        <w:rPr>
          <w:rFonts w:ascii="Calibri Light" w:eastAsia="Calibri" w:hAnsi="Calibri Light" w:cs="Calibri Light"/>
          <w:sz w:val="22"/>
          <w:szCs w:val="22"/>
        </w:rPr>
        <w:t xml:space="preserve">sąlygų </w:t>
      </w:r>
      <w:r w:rsidR="003A4DB3" w:rsidRPr="005900EB">
        <w:rPr>
          <w:rFonts w:ascii="Calibri Light" w:hAnsi="Calibri Light" w:cs="Calibri Light"/>
          <w:sz w:val="22"/>
          <w:szCs w:val="22"/>
        </w:rPr>
        <w:t>3</w:t>
      </w:r>
      <w:r w:rsidR="00984B02" w:rsidRPr="005900EB">
        <w:rPr>
          <w:rFonts w:ascii="Calibri Light" w:hAnsi="Calibri Light" w:cs="Calibri Light"/>
          <w:sz w:val="22"/>
          <w:szCs w:val="22"/>
        </w:rPr>
        <w:t xml:space="preserve">  </w:t>
      </w:r>
      <w:r w:rsidR="006773B6" w:rsidRPr="005900EB">
        <w:rPr>
          <w:rFonts w:ascii="Calibri Light" w:eastAsia="Calibri" w:hAnsi="Calibri Light" w:cs="Calibri Light"/>
          <w:sz w:val="22"/>
          <w:szCs w:val="22"/>
        </w:rPr>
        <w:t>priede</w:t>
      </w:r>
      <w:r w:rsidRPr="005900EB">
        <w:rPr>
          <w:rFonts w:ascii="Calibri Light" w:hAnsi="Calibri Light" w:cs="Calibri Light"/>
          <w:sz w:val="22"/>
          <w:szCs w:val="22"/>
        </w:rPr>
        <w:t xml:space="preserve">. </w:t>
      </w:r>
    </w:p>
    <w:p w14:paraId="66887FDF" w14:textId="742F0740" w:rsidR="00D25AAC" w:rsidRDefault="008D4E8E" w:rsidP="00D25AAC">
      <w:pPr>
        <w:tabs>
          <w:tab w:val="left" w:pos="1134"/>
          <w:tab w:val="left" w:pos="1276"/>
        </w:tabs>
        <w:spacing w:after="120" w:line="20" w:lineRule="atLeast"/>
        <w:ind w:firstLine="709"/>
        <w:jc w:val="both"/>
        <w:rPr>
          <w:ins w:id="15" w:author="Eglė Brusokienė" w:date="2025-07-11T09:59:00Z" w16du:dateUtc="2025-07-11T06:59:00Z"/>
          <w:rFonts w:ascii="Calibri Light" w:hAnsi="Calibri Light" w:cs="Calibri Light"/>
          <w:color w:val="00B050"/>
          <w:sz w:val="22"/>
          <w:szCs w:val="22"/>
        </w:rPr>
      </w:pPr>
      <w:r w:rsidRPr="005900EB">
        <w:rPr>
          <w:rFonts w:ascii="Calibri Light" w:hAnsi="Calibri Light" w:cs="Calibri Light"/>
          <w:sz w:val="22"/>
          <w:szCs w:val="22"/>
        </w:rPr>
        <w:lastRenderedPageBreak/>
        <w:t xml:space="preserve">4.2. </w:t>
      </w:r>
      <w:r w:rsidR="00A6625B" w:rsidRPr="00AB5593">
        <w:rPr>
          <w:rFonts w:ascii="Calibri Light" w:hAnsi="Calibri Light" w:cs="Calibri Light"/>
          <w:color w:val="000000" w:themeColor="text1"/>
          <w:sz w:val="22"/>
          <w:szCs w:val="22"/>
        </w:rPr>
        <w:t xml:space="preserve">Tiekėjams nustatomi kvalifikacijos reikalavimai ir aplinkos apsaugos vadybos sistemos standartų laikymosi ir jų atitiktį patvirtinantys dokumentai nurodyti </w:t>
      </w:r>
      <w:r w:rsidR="00765189" w:rsidRPr="00AB5593">
        <w:rPr>
          <w:rFonts w:ascii="Calibri Light" w:hAnsi="Calibri Light" w:cs="Calibri Light"/>
          <w:color w:val="000000" w:themeColor="text1"/>
          <w:sz w:val="22"/>
          <w:szCs w:val="22"/>
        </w:rPr>
        <w:t>specialiųjų p</w:t>
      </w:r>
      <w:r w:rsidR="00551FA7" w:rsidRPr="00AB5593">
        <w:rPr>
          <w:rFonts w:ascii="Calibri Light" w:hAnsi="Calibri Light" w:cs="Calibri Light"/>
          <w:color w:val="000000" w:themeColor="text1"/>
          <w:sz w:val="22"/>
          <w:szCs w:val="22"/>
        </w:rPr>
        <w:t xml:space="preserve">irkimo </w:t>
      </w:r>
      <w:r w:rsidR="00A6625B" w:rsidRPr="00AB5593">
        <w:rPr>
          <w:rFonts w:ascii="Calibri Light" w:hAnsi="Calibri Light" w:cs="Calibri Light"/>
          <w:color w:val="000000" w:themeColor="text1"/>
          <w:sz w:val="22"/>
          <w:szCs w:val="22"/>
        </w:rPr>
        <w:t xml:space="preserve">sąlygų </w:t>
      </w:r>
      <w:r w:rsidR="003A4DB3" w:rsidRPr="00AB5593">
        <w:rPr>
          <w:rFonts w:ascii="Calibri Light" w:hAnsi="Calibri Light" w:cs="Calibri Light"/>
          <w:color w:val="000000" w:themeColor="text1"/>
          <w:sz w:val="22"/>
          <w:szCs w:val="22"/>
        </w:rPr>
        <w:t xml:space="preserve">4 </w:t>
      </w:r>
      <w:r w:rsidR="00A6625B" w:rsidRPr="00AB5593">
        <w:rPr>
          <w:rFonts w:ascii="Calibri Light" w:hAnsi="Calibri Light" w:cs="Calibri Light"/>
          <w:color w:val="000000" w:themeColor="text1"/>
          <w:sz w:val="22"/>
          <w:szCs w:val="22"/>
        </w:rPr>
        <w:t xml:space="preserve">priede. </w:t>
      </w:r>
    </w:p>
    <w:p w14:paraId="6B2DD4AE" w14:textId="77777777" w:rsidR="00D25AAC" w:rsidRPr="005900EB" w:rsidRDefault="00D25AAC" w:rsidP="008D4E8E">
      <w:pPr>
        <w:tabs>
          <w:tab w:val="left" w:pos="1134"/>
          <w:tab w:val="left" w:pos="1276"/>
        </w:tabs>
        <w:spacing w:after="120" w:line="20" w:lineRule="atLeast"/>
        <w:ind w:firstLine="709"/>
        <w:jc w:val="both"/>
        <w:rPr>
          <w:rFonts w:ascii="Calibri Light" w:hAnsi="Calibri Light" w:cs="Calibri Light"/>
          <w:sz w:val="22"/>
          <w:szCs w:val="22"/>
        </w:rPr>
      </w:pPr>
    </w:p>
    <w:p w14:paraId="69D62E2B" w14:textId="7F94BB77" w:rsidR="00A000BE" w:rsidRPr="00E73092" w:rsidRDefault="00D24970" w:rsidP="0037632B">
      <w:pPr>
        <w:pStyle w:val="Antrat1"/>
        <w:tabs>
          <w:tab w:val="left" w:pos="567"/>
        </w:tabs>
        <w:spacing w:after="0"/>
        <w:contextualSpacing/>
        <w:jc w:val="both"/>
        <w:rPr>
          <w:rFonts w:ascii="Calibri Light" w:hAnsi="Calibri Light" w:cs="Calibri Light"/>
          <w:sz w:val="28"/>
          <w:szCs w:val="28"/>
        </w:rPr>
      </w:pPr>
      <w:bookmarkStart w:id="16" w:name="_Toc150256727"/>
      <w:r w:rsidRPr="00E73092">
        <w:rPr>
          <w:rFonts w:ascii="Calibri Light" w:hAnsi="Calibri Light" w:cs="Calibri Light"/>
          <w:sz w:val="28"/>
          <w:szCs w:val="28"/>
        </w:rPr>
        <w:t>5</w:t>
      </w:r>
      <w:r w:rsidR="001E3D5A" w:rsidRPr="00E73092">
        <w:rPr>
          <w:rFonts w:ascii="Calibri Light" w:hAnsi="Calibri Light" w:cs="Calibri Light"/>
          <w:sz w:val="28"/>
          <w:szCs w:val="28"/>
        </w:rPr>
        <w:t>.</w:t>
      </w:r>
      <w:r w:rsidR="009743D3" w:rsidRPr="00E73092">
        <w:rPr>
          <w:rFonts w:ascii="Calibri Light" w:hAnsi="Calibri Light" w:cs="Calibri Light"/>
          <w:sz w:val="28"/>
          <w:szCs w:val="28"/>
        </w:rPr>
        <w:t>Reikalavimai, susiję su nacionaliniu saugumu</w:t>
      </w:r>
      <w:bookmarkEnd w:id="16"/>
      <w:r w:rsidR="009743D3" w:rsidRPr="00E73092">
        <w:rPr>
          <w:rFonts w:ascii="Calibri Light" w:hAnsi="Calibri Light" w:cs="Calibri Light"/>
          <w:sz w:val="28"/>
          <w:szCs w:val="28"/>
        </w:rPr>
        <w:t xml:space="preserve"> </w:t>
      </w:r>
    </w:p>
    <w:p w14:paraId="1CA0A6BA" w14:textId="1B62FD5B" w:rsidR="000937F2" w:rsidRPr="006251BE" w:rsidRDefault="000E4E0B" w:rsidP="000937F2">
      <w:pPr>
        <w:pStyle w:val="Sraopastraipa"/>
        <w:numPr>
          <w:ilvl w:val="1"/>
          <w:numId w:val="39"/>
        </w:numPr>
        <w:tabs>
          <w:tab w:val="left" w:pos="993"/>
        </w:tabs>
        <w:spacing w:after="0" w:line="240" w:lineRule="auto"/>
        <w:ind w:left="0" w:firstLine="709"/>
        <w:jc w:val="both"/>
        <w:rPr>
          <w:rFonts w:ascii="Calibri Light" w:hAnsi="Calibri Light" w:cs="Calibri Light"/>
          <w:color w:val="4472C4" w:themeColor="accent1"/>
          <w:sz w:val="22"/>
          <w:szCs w:val="22"/>
        </w:rPr>
      </w:pPr>
      <w:r w:rsidRPr="000E2C36">
        <w:rPr>
          <w:rFonts w:ascii="Calibri Light" w:hAnsi="Calibri Light" w:cs="Calibri Light"/>
          <w:iCs/>
          <w:sz w:val="22"/>
          <w:szCs w:val="22"/>
        </w:rPr>
        <w:t>PS</w:t>
      </w:r>
      <w:r w:rsidR="0025176F" w:rsidRPr="000E2C36">
        <w:rPr>
          <w:rFonts w:ascii="Calibri Light" w:hAnsi="Calibri Light" w:cs="Calibri Light"/>
          <w:iCs/>
          <w:sz w:val="22"/>
          <w:szCs w:val="22"/>
        </w:rPr>
        <w:t xml:space="preserve"> </w:t>
      </w:r>
      <w:r w:rsidR="00A75148" w:rsidRPr="000E2C36">
        <w:rPr>
          <w:rFonts w:ascii="Calibri Light" w:hAnsi="Calibri Light" w:cs="Calibri Light"/>
          <w:iCs/>
          <w:sz w:val="22"/>
          <w:szCs w:val="22"/>
        </w:rPr>
        <w:t xml:space="preserve">atmes tiekėjo </w:t>
      </w:r>
      <w:r w:rsidR="00B42273" w:rsidRPr="000E2C36">
        <w:rPr>
          <w:rFonts w:ascii="Calibri Light" w:hAnsi="Calibri Light" w:cs="Calibri Light"/>
          <w:iCs/>
          <w:sz w:val="22"/>
          <w:szCs w:val="22"/>
        </w:rPr>
        <w:t>p</w:t>
      </w:r>
      <w:r w:rsidR="00A75148" w:rsidRPr="000E2C36">
        <w:rPr>
          <w:rFonts w:ascii="Calibri Light" w:hAnsi="Calibri Light" w:cs="Calibri Light"/>
          <w:iCs/>
          <w:sz w:val="22"/>
          <w:szCs w:val="22"/>
        </w:rPr>
        <w:t>asiūlymą,</w:t>
      </w:r>
      <w:r w:rsidR="005669CC" w:rsidRPr="000E2C36">
        <w:rPr>
          <w:rFonts w:ascii="Calibri Light" w:hAnsi="Calibri Light" w:cs="Calibri Light"/>
          <w:iCs/>
          <w:sz w:val="22"/>
          <w:szCs w:val="22"/>
        </w:rPr>
        <w:t xml:space="preserve"> </w:t>
      </w:r>
      <w:r w:rsidR="0093261C" w:rsidRPr="000E2C36">
        <w:rPr>
          <w:rFonts w:ascii="Calibri Light" w:hAnsi="Calibri Light" w:cs="Calibri Light"/>
          <w:iCs/>
          <w:sz w:val="22"/>
          <w:szCs w:val="22"/>
        </w:rPr>
        <w:t xml:space="preserve">jei </w:t>
      </w:r>
      <w:r w:rsidR="001A0B73" w:rsidRPr="000E2C36">
        <w:rPr>
          <w:rFonts w:ascii="Calibri Light" w:hAnsi="Calibri Light" w:cs="Calibri Light"/>
          <w:iCs/>
          <w:sz w:val="22"/>
          <w:szCs w:val="22"/>
        </w:rPr>
        <w:t>bus tenkinam</w:t>
      </w:r>
      <w:r w:rsidR="00E9667A" w:rsidRPr="000E2C36">
        <w:rPr>
          <w:rFonts w:ascii="Calibri Light" w:hAnsi="Calibri Light" w:cs="Calibri Light"/>
          <w:iCs/>
          <w:sz w:val="22"/>
          <w:szCs w:val="22"/>
        </w:rPr>
        <w:t>a</w:t>
      </w:r>
      <w:r w:rsidR="001A0B73" w:rsidRPr="000E2C36">
        <w:rPr>
          <w:rFonts w:ascii="Calibri Light" w:hAnsi="Calibri Light" w:cs="Calibri Light"/>
          <w:iCs/>
          <w:sz w:val="22"/>
          <w:szCs w:val="22"/>
        </w:rPr>
        <w:t xml:space="preserve"> </w:t>
      </w:r>
      <w:r w:rsidR="00E9667A" w:rsidRPr="000E2C36">
        <w:rPr>
          <w:rFonts w:ascii="Calibri Light" w:hAnsi="Calibri Light" w:cs="Calibri Light"/>
          <w:iCs/>
          <w:sz w:val="22"/>
          <w:szCs w:val="22"/>
        </w:rPr>
        <w:t>bent viena</w:t>
      </w:r>
      <w:r w:rsidR="0093261C" w:rsidRPr="000E2C36">
        <w:rPr>
          <w:rFonts w:ascii="Calibri Light" w:hAnsi="Calibri Light" w:cs="Calibri Light"/>
          <w:iCs/>
          <w:sz w:val="22"/>
          <w:szCs w:val="22"/>
        </w:rPr>
        <w:t xml:space="preserve"> </w:t>
      </w:r>
      <w:r w:rsidR="00CD46A4" w:rsidRPr="000E2C36">
        <w:rPr>
          <w:rFonts w:ascii="Calibri Light" w:hAnsi="Calibri Light" w:cs="Calibri Light"/>
          <w:iCs/>
          <w:sz w:val="22"/>
          <w:szCs w:val="22"/>
        </w:rPr>
        <w:t>PĮ 58 str. 4</w:t>
      </w:r>
      <w:r w:rsidR="00CD46A4" w:rsidRPr="000E2C36">
        <w:rPr>
          <w:rFonts w:ascii="Calibri Light" w:hAnsi="Calibri Light" w:cs="Calibri Light"/>
          <w:iCs/>
          <w:sz w:val="22"/>
          <w:szCs w:val="22"/>
          <w:vertAlign w:val="superscript"/>
        </w:rPr>
        <w:t>1</w:t>
      </w:r>
      <w:r w:rsidR="00CD46A4" w:rsidRPr="000E2C36">
        <w:rPr>
          <w:rFonts w:ascii="Calibri Light" w:hAnsi="Calibri Light" w:cs="Calibri Light"/>
          <w:iCs/>
          <w:sz w:val="22"/>
          <w:szCs w:val="22"/>
        </w:rPr>
        <w:t xml:space="preserve"> </w:t>
      </w:r>
      <w:r w:rsidR="001A0B73" w:rsidRPr="000E2C36">
        <w:rPr>
          <w:rFonts w:ascii="Calibri Light" w:hAnsi="Calibri Light" w:cs="Calibri Light"/>
          <w:iCs/>
          <w:sz w:val="22"/>
          <w:szCs w:val="22"/>
        </w:rPr>
        <w:t>dalies 1-</w:t>
      </w:r>
      <w:r w:rsidR="005C03D1">
        <w:rPr>
          <w:rFonts w:ascii="Calibri Light" w:hAnsi="Calibri Light" w:cs="Calibri Light"/>
          <w:iCs/>
          <w:sz w:val="22"/>
          <w:szCs w:val="22"/>
        </w:rPr>
        <w:t>6</w:t>
      </w:r>
      <w:r w:rsidR="001A0B73" w:rsidRPr="000E2C36">
        <w:rPr>
          <w:rFonts w:ascii="Calibri Light" w:hAnsi="Calibri Light" w:cs="Calibri Light"/>
          <w:iCs/>
          <w:sz w:val="22"/>
          <w:szCs w:val="22"/>
        </w:rPr>
        <w:t xml:space="preserve"> punktuose nurodyt</w:t>
      </w:r>
      <w:r w:rsidR="00E9667A" w:rsidRPr="000E2C36">
        <w:rPr>
          <w:rFonts w:ascii="Calibri Light" w:hAnsi="Calibri Light" w:cs="Calibri Light"/>
          <w:iCs/>
          <w:sz w:val="22"/>
          <w:szCs w:val="22"/>
        </w:rPr>
        <w:t>ų</w:t>
      </w:r>
      <w:r w:rsidR="001A0B73" w:rsidRPr="000E2C36">
        <w:rPr>
          <w:rFonts w:ascii="Calibri Light" w:hAnsi="Calibri Light" w:cs="Calibri Light"/>
          <w:iCs/>
          <w:sz w:val="22"/>
          <w:szCs w:val="22"/>
        </w:rPr>
        <w:t xml:space="preserve"> sąlyg</w:t>
      </w:r>
      <w:r w:rsidR="00E9667A" w:rsidRPr="000E2C36">
        <w:rPr>
          <w:rFonts w:ascii="Calibri Light" w:hAnsi="Calibri Light" w:cs="Calibri Light"/>
          <w:iCs/>
          <w:sz w:val="22"/>
          <w:szCs w:val="22"/>
        </w:rPr>
        <w:t>ų</w:t>
      </w:r>
      <w:r w:rsidR="001A0B73" w:rsidRPr="000E2C36">
        <w:rPr>
          <w:rFonts w:ascii="Calibri Light" w:hAnsi="Calibri Light" w:cs="Calibri Light"/>
          <w:iCs/>
          <w:sz w:val="22"/>
          <w:szCs w:val="22"/>
        </w:rPr>
        <w:t xml:space="preserve">. </w:t>
      </w:r>
      <w:r w:rsidR="00A75148" w:rsidRPr="000E2C36">
        <w:rPr>
          <w:rFonts w:ascii="Calibri Light" w:hAnsi="Calibri Light" w:cs="Calibri Light"/>
          <w:iCs/>
          <w:sz w:val="22"/>
          <w:szCs w:val="22"/>
        </w:rPr>
        <w:t xml:space="preserve"> </w:t>
      </w:r>
      <w:r w:rsidR="00E3468A" w:rsidRPr="000E2C36">
        <w:rPr>
          <w:rFonts w:ascii="Calibri Light" w:hAnsi="Calibri Light" w:cs="Calibri Light"/>
          <w:iCs/>
          <w:sz w:val="22"/>
          <w:szCs w:val="22"/>
        </w:rPr>
        <w:t>Atitiktį Tiekėjas deklaruoja užpildydamas pasiūlymo formą.</w:t>
      </w:r>
    </w:p>
    <w:p w14:paraId="461C3595" w14:textId="77777777" w:rsidR="000937F2" w:rsidRPr="000E2C36" w:rsidRDefault="000E4E0B" w:rsidP="000937F2">
      <w:pPr>
        <w:pStyle w:val="Sraopastraipa"/>
        <w:numPr>
          <w:ilvl w:val="1"/>
          <w:numId w:val="39"/>
        </w:numPr>
        <w:tabs>
          <w:tab w:val="left" w:pos="993"/>
        </w:tabs>
        <w:spacing w:after="0" w:line="240" w:lineRule="auto"/>
        <w:ind w:left="0" w:firstLine="709"/>
        <w:jc w:val="both"/>
        <w:rPr>
          <w:rFonts w:ascii="Calibri Light" w:hAnsi="Calibri Light" w:cs="Calibri Light"/>
          <w:color w:val="4472C4" w:themeColor="accent1"/>
          <w:sz w:val="22"/>
          <w:szCs w:val="22"/>
        </w:rPr>
      </w:pPr>
      <w:r w:rsidRPr="000E2C36">
        <w:rPr>
          <w:rFonts w:ascii="Calibri Light" w:hAnsi="Calibri Light" w:cs="Calibri Light"/>
          <w:sz w:val="22"/>
          <w:szCs w:val="22"/>
        </w:rPr>
        <w:t>PS</w:t>
      </w:r>
      <w:r w:rsidR="00456A2D" w:rsidRPr="000E2C36">
        <w:rPr>
          <w:rFonts w:ascii="Calibri Light" w:hAnsi="Calibri Light" w:cs="Calibri Light"/>
          <w:sz w:val="22"/>
          <w:szCs w:val="22"/>
        </w:rPr>
        <w:t xml:space="preserve"> kilus abejonių </w:t>
      </w:r>
      <w:r w:rsidR="00DD5EB4" w:rsidRPr="000E2C36">
        <w:rPr>
          <w:rFonts w:ascii="Calibri Light" w:hAnsi="Calibri Light" w:cs="Calibri Light"/>
          <w:sz w:val="22"/>
          <w:szCs w:val="22"/>
        </w:rPr>
        <w:t>dėl tiekėjo deklaracijoje</w:t>
      </w:r>
      <w:r w:rsidR="00E3468A" w:rsidRPr="000E2C36">
        <w:rPr>
          <w:rFonts w:ascii="Calibri Light" w:hAnsi="Calibri Light" w:cs="Calibri Light"/>
          <w:sz w:val="22"/>
          <w:szCs w:val="22"/>
        </w:rPr>
        <w:t xml:space="preserve"> (pasiūlymo formoje)</w:t>
      </w:r>
      <w:r w:rsidR="00DD5EB4" w:rsidRPr="000E2C36">
        <w:rPr>
          <w:rFonts w:ascii="Calibri Light" w:hAnsi="Calibri Light" w:cs="Calibri Light"/>
          <w:sz w:val="22"/>
          <w:szCs w:val="22"/>
        </w:rPr>
        <w:t xml:space="preserve"> </w:t>
      </w:r>
      <w:r w:rsidR="00EC5275" w:rsidRPr="000E2C36">
        <w:rPr>
          <w:rFonts w:ascii="Calibri Light" w:hAnsi="Calibri Light" w:cs="Calibri Light"/>
          <w:sz w:val="22"/>
          <w:szCs w:val="22"/>
        </w:rPr>
        <w:t>nurodytos informacijos</w:t>
      </w:r>
      <w:r w:rsidR="00046DDC" w:rsidRPr="000E2C36">
        <w:rPr>
          <w:rFonts w:ascii="Calibri Light" w:hAnsi="Calibri Light" w:cs="Calibri Light"/>
          <w:sz w:val="22"/>
          <w:szCs w:val="22"/>
        </w:rPr>
        <w:t xml:space="preserve"> teisingumo, </w:t>
      </w:r>
      <w:r w:rsidR="0003281A" w:rsidRPr="000E2C36">
        <w:rPr>
          <w:rFonts w:ascii="Calibri Light" w:hAnsi="Calibri Light" w:cs="Calibri Light"/>
          <w:sz w:val="22"/>
          <w:szCs w:val="22"/>
        </w:rPr>
        <w:t xml:space="preserve">ji prašys </w:t>
      </w:r>
      <w:r w:rsidR="00D03F7E" w:rsidRPr="000E2C36">
        <w:rPr>
          <w:rFonts w:ascii="Calibri Light" w:hAnsi="Calibri Light" w:cs="Calibri Light"/>
          <w:sz w:val="22"/>
          <w:szCs w:val="22"/>
        </w:rPr>
        <w:t xml:space="preserve">ekonomiškai naudingiausią  pasiūlymą pateikusio tiekėjo </w:t>
      </w:r>
      <w:r w:rsidR="007E0B96" w:rsidRPr="000E2C36">
        <w:rPr>
          <w:rFonts w:ascii="Calibri Light" w:hAnsi="Calibri Light" w:cs="Calibri Light"/>
          <w:sz w:val="22"/>
          <w:szCs w:val="22"/>
        </w:rPr>
        <w:t xml:space="preserve">pateikti </w:t>
      </w:r>
      <w:r w:rsidR="00A343F4" w:rsidRPr="000E2C36">
        <w:rPr>
          <w:rFonts w:ascii="Calibri Light" w:hAnsi="Calibri Light" w:cs="Calibri Light"/>
          <w:sz w:val="22"/>
          <w:szCs w:val="22"/>
        </w:rPr>
        <w:t xml:space="preserve">šioje deklaracijoje </w:t>
      </w:r>
      <w:r w:rsidR="007E0B96" w:rsidRPr="000E2C36">
        <w:rPr>
          <w:rFonts w:ascii="Calibri Light" w:hAnsi="Calibri Light" w:cs="Calibri Light"/>
          <w:sz w:val="22"/>
          <w:szCs w:val="22"/>
        </w:rPr>
        <w:t>nurodytą inf</w:t>
      </w:r>
      <w:r w:rsidR="00A343F4" w:rsidRPr="000E2C36">
        <w:rPr>
          <w:rFonts w:ascii="Calibri Light" w:hAnsi="Calibri Light" w:cs="Calibri Light"/>
          <w:sz w:val="22"/>
          <w:szCs w:val="22"/>
        </w:rPr>
        <w:t>ormaciją</w:t>
      </w:r>
      <w:r w:rsidR="007E0B96" w:rsidRPr="000E2C36">
        <w:rPr>
          <w:rFonts w:ascii="Calibri Light" w:hAnsi="Calibri Light" w:cs="Calibri Light"/>
          <w:sz w:val="22"/>
          <w:szCs w:val="22"/>
        </w:rPr>
        <w:t xml:space="preserve"> patvirtinančius, </w:t>
      </w:r>
      <w:r w:rsidR="00B2239D" w:rsidRPr="000E2C36">
        <w:rPr>
          <w:rFonts w:ascii="Calibri Light" w:hAnsi="Calibri Light" w:cs="Calibri Light"/>
          <w:sz w:val="22"/>
          <w:szCs w:val="22"/>
        </w:rPr>
        <w:t xml:space="preserve">VPĮ </w:t>
      </w:r>
      <w:r w:rsidR="004C1141" w:rsidRPr="000E2C36">
        <w:rPr>
          <w:rFonts w:ascii="Calibri Light" w:hAnsi="Calibri Light" w:cs="Calibri Light"/>
          <w:sz w:val="22"/>
          <w:szCs w:val="22"/>
        </w:rPr>
        <w:t xml:space="preserve">51 straipsnio 12 dalyje </w:t>
      </w:r>
      <w:r w:rsidR="007E0B96" w:rsidRPr="000E2C36">
        <w:rPr>
          <w:rFonts w:ascii="Calibri Light" w:hAnsi="Calibri Light" w:cs="Calibri Light"/>
          <w:sz w:val="22"/>
          <w:szCs w:val="22"/>
        </w:rPr>
        <w:t>nurodytus</w:t>
      </w:r>
      <w:r w:rsidR="00BF2B58" w:rsidRPr="000E2C36">
        <w:rPr>
          <w:rFonts w:ascii="Calibri Light" w:hAnsi="Calibri Light" w:cs="Calibri Light"/>
          <w:sz w:val="22"/>
          <w:szCs w:val="22"/>
        </w:rPr>
        <w:t xml:space="preserve"> ar kitus </w:t>
      </w:r>
      <w:r w:rsidR="00A80043" w:rsidRPr="000E2C36">
        <w:rPr>
          <w:rFonts w:ascii="Calibri Light" w:hAnsi="Calibri Light" w:cs="Calibri Light"/>
          <w:sz w:val="22"/>
          <w:szCs w:val="22"/>
        </w:rPr>
        <w:t>PS</w:t>
      </w:r>
      <w:r w:rsidR="00BF2B58" w:rsidRPr="000E2C36">
        <w:rPr>
          <w:rFonts w:ascii="Calibri Light" w:hAnsi="Calibri Light" w:cs="Calibri Light"/>
          <w:sz w:val="22"/>
          <w:szCs w:val="22"/>
        </w:rPr>
        <w:t xml:space="preserve"> priimtinus </w:t>
      </w:r>
      <w:r w:rsidR="00537A4A" w:rsidRPr="000E2C36">
        <w:rPr>
          <w:rFonts w:ascii="Calibri Light" w:hAnsi="Calibri Light" w:cs="Calibri Light"/>
          <w:sz w:val="22"/>
          <w:szCs w:val="22"/>
        </w:rPr>
        <w:t>dokumentus</w:t>
      </w:r>
      <w:r w:rsidR="00BF2B58" w:rsidRPr="000E2C36">
        <w:rPr>
          <w:rFonts w:ascii="Calibri Light" w:hAnsi="Calibri Light" w:cs="Calibri Light"/>
          <w:sz w:val="22"/>
          <w:szCs w:val="22"/>
        </w:rPr>
        <w:t>.</w:t>
      </w:r>
      <w:r w:rsidR="00537A4A" w:rsidRPr="000E2C36">
        <w:rPr>
          <w:rFonts w:ascii="Calibri Light" w:hAnsi="Calibri Light" w:cs="Calibri Light"/>
          <w:sz w:val="22"/>
          <w:szCs w:val="22"/>
        </w:rPr>
        <w:t xml:space="preserve"> </w:t>
      </w:r>
      <w:r w:rsidR="00476119" w:rsidRPr="000E2C36">
        <w:rPr>
          <w:rFonts w:ascii="Calibri Light" w:hAnsi="Calibri Light" w:cs="Calibri Light"/>
          <w:sz w:val="22"/>
          <w:szCs w:val="22"/>
        </w:rPr>
        <w:t xml:space="preserve">Tokių dokumentų </w:t>
      </w:r>
      <w:r w:rsidRPr="000E2C36">
        <w:rPr>
          <w:rFonts w:ascii="Calibri Light" w:hAnsi="Calibri Light" w:cs="Calibri Light"/>
          <w:sz w:val="22"/>
          <w:szCs w:val="22"/>
        </w:rPr>
        <w:t>PS</w:t>
      </w:r>
      <w:r w:rsidR="00476119" w:rsidRPr="000E2C36">
        <w:rPr>
          <w:rFonts w:ascii="Calibri Light" w:hAnsi="Calibri Light" w:cs="Calibri Light"/>
          <w:sz w:val="22"/>
          <w:szCs w:val="22"/>
        </w:rPr>
        <w:t xml:space="preserve"> gali prašyti bet </w:t>
      </w:r>
      <w:r w:rsidR="00344F46" w:rsidRPr="000E2C36">
        <w:rPr>
          <w:rFonts w:ascii="Calibri Light" w:hAnsi="Calibri Light" w:cs="Calibri Light"/>
          <w:sz w:val="22"/>
          <w:szCs w:val="22"/>
        </w:rPr>
        <w:t xml:space="preserve">kuriuo pirkimo procedūros metu siekdama užtikrinti tinkamą </w:t>
      </w:r>
      <w:r w:rsidR="00F11188" w:rsidRPr="000E2C36">
        <w:rPr>
          <w:rFonts w:ascii="Calibri Light" w:hAnsi="Calibri Light" w:cs="Calibri Light"/>
          <w:sz w:val="22"/>
          <w:szCs w:val="22"/>
        </w:rPr>
        <w:t>p</w:t>
      </w:r>
      <w:r w:rsidR="00344F46" w:rsidRPr="000E2C36">
        <w:rPr>
          <w:rFonts w:ascii="Calibri Light" w:hAnsi="Calibri Light" w:cs="Calibri Light"/>
          <w:sz w:val="22"/>
          <w:szCs w:val="22"/>
        </w:rPr>
        <w:t>irkimo procedūros atlikimą.</w:t>
      </w:r>
    </w:p>
    <w:p w14:paraId="194C604D" w14:textId="77777777" w:rsidR="00F838EF" w:rsidRDefault="000E4E0B" w:rsidP="00F838EF">
      <w:pPr>
        <w:pStyle w:val="Sraopastraipa"/>
        <w:numPr>
          <w:ilvl w:val="1"/>
          <w:numId w:val="39"/>
        </w:numPr>
        <w:tabs>
          <w:tab w:val="left" w:pos="993"/>
        </w:tabs>
        <w:spacing w:after="0" w:line="240" w:lineRule="auto"/>
        <w:ind w:left="0" w:firstLine="709"/>
        <w:jc w:val="both"/>
        <w:rPr>
          <w:rFonts w:ascii="Calibri Light" w:hAnsi="Calibri Light" w:cs="Calibri Light"/>
          <w:color w:val="4472C4" w:themeColor="accent1"/>
          <w:sz w:val="22"/>
          <w:szCs w:val="22"/>
        </w:rPr>
      </w:pPr>
      <w:r w:rsidRPr="000E2C36">
        <w:rPr>
          <w:rFonts w:ascii="Calibri Light" w:hAnsi="Calibri Light" w:cs="Calibri Light"/>
          <w:sz w:val="22"/>
          <w:szCs w:val="22"/>
        </w:rPr>
        <w:t>PS</w:t>
      </w:r>
      <w:r w:rsidR="0062770C" w:rsidRPr="000E2C36">
        <w:rPr>
          <w:rFonts w:ascii="Calibri Light" w:hAnsi="Calibri Light" w:cs="Calibri Light"/>
          <w:sz w:val="22"/>
          <w:szCs w:val="22"/>
        </w:rPr>
        <w:t>,</w:t>
      </w:r>
      <w:r w:rsidR="00145B8E" w:rsidRPr="000E2C36">
        <w:rPr>
          <w:rFonts w:ascii="Calibri Light" w:hAnsi="Calibri Light" w:cs="Calibri Light"/>
          <w:sz w:val="22"/>
          <w:szCs w:val="22"/>
        </w:rPr>
        <w:t xml:space="preserve"> įvertin</w:t>
      </w:r>
      <w:r w:rsidR="00BE2699" w:rsidRPr="000E2C36">
        <w:rPr>
          <w:rFonts w:ascii="Calibri Light" w:hAnsi="Calibri Light" w:cs="Calibri Light"/>
          <w:sz w:val="22"/>
          <w:szCs w:val="22"/>
        </w:rPr>
        <w:t xml:space="preserve">usi visus galinčius kelti grėsmę nacionalinio saugumo interesams rizikos veiksnius </w:t>
      </w:r>
      <w:r w:rsidR="007F6C5E" w:rsidRPr="000E2C36">
        <w:rPr>
          <w:rFonts w:ascii="Calibri Light" w:hAnsi="Calibri Light" w:cs="Calibri Light"/>
          <w:sz w:val="22"/>
          <w:szCs w:val="22"/>
        </w:rPr>
        <w:t>numato</w:t>
      </w:r>
      <w:r w:rsidR="00BE2699" w:rsidRPr="000E2C36">
        <w:rPr>
          <w:rFonts w:ascii="Calibri Light" w:hAnsi="Calibri Light" w:cs="Calibri Light"/>
          <w:sz w:val="22"/>
          <w:szCs w:val="22"/>
        </w:rPr>
        <w:t xml:space="preserve">, kad šiame pirkime </w:t>
      </w:r>
      <w:r w:rsidR="00314A80" w:rsidRPr="000E2C36">
        <w:rPr>
          <w:rFonts w:ascii="Calibri Light" w:hAnsi="Calibri Light" w:cs="Calibri Light"/>
          <w:sz w:val="22"/>
          <w:szCs w:val="22"/>
        </w:rPr>
        <w:t xml:space="preserve">negali </w:t>
      </w:r>
      <w:r w:rsidR="00DF6558" w:rsidRPr="000E2C36">
        <w:rPr>
          <w:rFonts w:ascii="Calibri Light" w:hAnsi="Calibri Light" w:cs="Calibri Light"/>
          <w:sz w:val="22"/>
          <w:szCs w:val="22"/>
        </w:rPr>
        <w:t xml:space="preserve">dalyvauti tiekėjai, jų subtiekėjai ir ūkio subjektai, kurių pajėgumais 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w:t>
      </w:r>
      <w:r w:rsidR="00CD46A4" w:rsidRPr="000E2C36">
        <w:rPr>
          <w:rFonts w:ascii="Calibri Light" w:hAnsi="Calibri Light" w:cs="Calibri Light"/>
          <w:i/>
          <w:iCs/>
          <w:sz w:val="22"/>
          <w:szCs w:val="22"/>
        </w:rPr>
        <w:t xml:space="preserve">PĮ 29 str. 5 </w:t>
      </w:r>
      <w:r w:rsidR="00DF6558" w:rsidRPr="000E2C36">
        <w:rPr>
          <w:rFonts w:ascii="Calibri Light" w:hAnsi="Calibri Light" w:cs="Calibri Light"/>
          <w:sz w:val="22"/>
          <w:szCs w:val="22"/>
        </w:rPr>
        <w:t>dalyje nurodytus tarptautinius susitarimus.</w:t>
      </w:r>
      <w:bookmarkStart w:id="17" w:name="_Hlk145329253"/>
      <w:bookmarkStart w:id="18" w:name="_Hlk209507433"/>
    </w:p>
    <w:p w14:paraId="664C68BF" w14:textId="77777777" w:rsidR="00F838EF" w:rsidRPr="00F838EF" w:rsidRDefault="00220555" w:rsidP="00F838EF">
      <w:pPr>
        <w:pStyle w:val="Sraopastraipa"/>
        <w:numPr>
          <w:ilvl w:val="1"/>
          <w:numId w:val="39"/>
        </w:numPr>
        <w:tabs>
          <w:tab w:val="left" w:pos="993"/>
        </w:tabs>
        <w:spacing w:after="0" w:line="240" w:lineRule="auto"/>
        <w:ind w:left="0" w:firstLine="709"/>
        <w:jc w:val="both"/>
        <w:rPr>
          <w:rFonts w:ascii="Calibri Light" w:hAnsi="Calibri Light" w:cs="Calibri Light"/>
          <w:color w:val="4472C4" w:themeColor="accent1"/>
          <w:sz w:val="22"/>
          <w:szCs w:val="22"/>
        </w:rPr>
      </w:pPr>
      <w:r w:rsidRPr="00F838EF">
        <w:rPr>
          <w:rFonts w:ascii="Calibri Light" w:hAnsi="Calibri Light" w:cs="Calibri Light"/>
          <w:sz w:val="22"/>
          <w:szCs w:val="22"/>
        </w:rPr>
        <w:t xml:space="preserve">PS laiko, kad </w:t>
      </w:r>
      <w:r w:rsidRPr="00F838EF">
        <w:rPr>
          <w:rFonts w:ascii="Calibri Light" w:hAnsi="Calibri Light" w:cs="Calibri Light"/>
          <w:color w:val="000000"/>
          <w:sz w:val="22"/>
          <w:szCs w:val="22"/>
          <w:shd w:val="clear" w:color="auto" w:fill="FFFFFF"/>
        </w:rPr>
        <w:t>pirkimo objektas kelia grėsmę nacionaliniam saugumui</w:t>
      </w:r>
      <w:r w:rsidRPr="00F838EF">
        <w:rPr>
          <w:rFonts w:ascii="Calibri Light" w:hAnsi="Calibri Light" w:cs="Calibri Light"/>
          <w:sz w:val="22"/>
          <w:szCs w:val="22"/>
        </w:rPr>
        <w:t xml:space="preserve">, jei jis atitinka PĮ 50 9 dalies 1 ir (ar) 2 punkte numatytas sąlygas. </w:t>
      </w:r>
      <w:r w:rsidRPr="00F838EF">
        <w:rPr>
          <w:rFonts w:ascii="Calibri Light" w:eastAsia="Times New Roman" w:hAnsi="Calibri Light" w:cs="Calibri Light"/>
          <w:color w:val="000000" w:themeColor="text1"/>
          <w:sz w:val="22"/>
          <w:szCs w:val="22"/>
          <w:lang w:eastAsia="en-US"/>
        </w:rPr>
        <w:t>Tiekėjai kartu su pasiūlymu turi pateikti Viešųjų pirkimų tarnybos nustatytos formos atitikties deklaraciją</w:t>
      </w:r>
      <w:r w:rsidRPr="000E2C36">
        <w:rPr>
          <w:rStyle w:val="Puslapioinaosnuoroda"/>
          <w:rFonts w:ascii="Calibri Light" w:eastAsia="Times New Roman" w:hAnsi="Calibri Light" w:cs="Calibri Light"/>
          <w:color w:val="000000" w:themeColor="text1"/>
          <w:sz w:val="22"/>
          <w:szCs w:val="22"/>
          <w:lang w:eastAsia="en-US"/>
        </w:rPr>
        <w:footnoteReference w:id="2"/>
      </w:r>
      <w:r w:rsidRPr="00F838EF">
        <w:rPr>
          <w:rFonts w:ascii="Calibri Light" w:eastAsia="Times New Roman" w:hAnsi="Calibri Light" w:cs="Calibri Light"/>
          <w:color w:val="000000" w:themeColor="text1"/>
          <w:sz w:val="22"/>
          <w:szCs w:val="22"/>
          <w:lang w:eastAsia="en-US"/>
        </w:rPr>
        <w:t>. PS iš ekonomiškai naudingiausią pasiūlymą pateikusio tiekėjo reikalaus pateikti vieną (esant poreikiui – kelis) PĮ 52 straipsnio 3 dalyje numatytą dokumentą. PS bet kuriuo pirkimo procedūros metu turi teisę pareikalauti dalyvių pateikti visus ar dalį dokumentų, nurodytų PĮ 52 straipsnio 3 dalyje.</w:t>
      </w:r>
      <w:bookmarkStart w:id="19" w:name="_Hlk209507456"/>
      <w:bookmarkEnd w:id="17"/>
      <w:bookmarkEnd w:id="18"/>
    </w:p>
    <w:p w14:paraId="09A07DCA" w14:textId="77777777" w:rsidR="00F838EF" w:rsidRPr="00F838EF" w:rsidRDefault="00220555" w:rsidP="00F838EF">
      <w:pPr>
        <w:pStyle w:val="Sraopastraipa"/>
        <w:numPr>
          <w:ilvl w:val="1"/>
          <w:numId w:val="39"/>
        </w:numPr>
        <w:tabs>
          <w:tab w:val="left" w:pos="993"/>
        </w:tabs>
        <w:spacing w:after="0" w:line="240" w:lineRule="auto"/>
        <w:ind w:left="0" w:firstLine="709"/>
        <w:jc w:val="both"/>
        <w:rPr>
          <w:rFonts w:ascii="Calibri Light" w:hAnsi="Calibri Light" w:cs="Calibri Light"/>
          <w:color w:val="4472C4" w:themeColor="accent1"/>
          <w:sz w:val="22"/>
          <w:szCs w:val="22"/>
        </w:rPr>
      </w:pPr>
      <w:r w:rsidRPr="00F838EF">
        <w:rPr>
          <w:rFonts w:ascii="Calibri Light" w:hAnsi="Calibri Light" w:cs="Calibri Light"/>
          <w:sz w:val="22"/>
          <w:szCs w:val="22"/>
          <w:shd w:val="clear" w:color="auto" w:fill="FFFFFF"/>
        </w:rPr>
        <w:t xml:space="preserve">Tiekėjo </w:t>
      </w:r>
      <w:r w:rsidRPr="00F838EF">
        <w:rPr>
          <w:rFonts w:ascii="Calibri Light" w:hAnsi="Calibri Light" w:cs="Calibri Light"/>
          <w:color w:val="000000" w:themeColor="text1"/>
          <w:sz w:val="22"/>
          <w:szCs w:val="22"/>
          <w:shd w:val="clear" w:color="auto" w:fill="FFFFFF"/>
        </w:rPr>
        <w:t>siūlomos paslaugos turi</w:t>
      </w:r>
      <w:r w:rsidRPr="00F838EF">
        <w:rPr>
          <w:rFonts w:ascii="Calibri Light" w:hAnsi="Calibri Light" w:cs="Calibri Light"/>
          <w:sz w:val="22"/>
          <w:szCs w:val="22"/>
          <w:shd w:val="clear" w:color="auto" w:fill="FFFFFF"/>
        </w:rPr>
        <w:t xml:space="preserve"> nekelti grėsmės nacionaliniam saugumui, kaip nurodyta PĮ 50 straipsnio 8 dalyje. Nustačiusi pasiūlymų eilę PS kreipsis į Nacionaliniam saugumui užtikrinti svarbių objektų apsaugos koordinavimo komisiją dėl numatomo sudaryti </w:t>
      </w:r>
      <w:r w:rsidRPr="00F838EF">
        <w:rPr>
          <w:rFonts w:ascii="Calibri Light" w:hAnsi="Calibri Light" w:cs="Calibri Light"/>
          <w:color w:val="000000"/>
          <w:spacing w:val="2"/>
          <w:sz w:val="22"/>
          <w:szCs w:val="22"/>
          <w:shd w:val="clear" w:color="auto" w:fill="FFFFFF"/>
        </w:rPr>
        <w:t>sandorio atitikties nacionalinio saugumo interesams</w:t>
      </w:r>
      <w:r w:rsidRPr="00F838EF">
        <w:rPr>
          <w:rFonts w:ascii="Calibri Light" w:hAnsi="Calibri Light" w:cs="Calibri Light"/>
          <w:sz w:val="22"/>
          <w:szCs w:val="22"/>
          <w:shd w:val="clear" w:color="auto" w:fill="FFFFFF"/>
        </w:rPr>
        <w:t xml:space="preserve">. PS prašys tiekėjo pateikti Nacionaliniam saugumui užtikrinti svarbių objektų apsaugos koordinavimo komisijos prašomus dokumentus.  </w:t>
      </w:r>
      <w:r w:rsidRPr="00F838EF">
        <w:rPr>
          <w:rFonts w:ascii="Calibri Light" w:hAnsi="Calibri Light" w:cs="Calibri Light"/>
          <w:sz w:val="22"/>
          <w:szCs w:val="22"/>
        </w:rPr>
        <w:t xml:space="preserve"> </w:t>
      </w:r>
      <w:bookmarkEnd w:id="19"/>
    </w:p>
    <w:p w14:paraId="6AE096E8" w14:textId="49F2FB53" w:rsidR="00220555" w:rsidRPr="00F838EF" w:rsidRDefault="00220555" w:rsidP="00F838EF">
      <w:pPr>
        <w:pStyle w:val="Sraopastraipa"/>
        <w:numPr>
          <w:ilvl w:val="1"/>
          <w:numId w:val="39"/>
        </w:numPr>
        <w:tabs>
          <w:tab w:val="left" w:pos="993"/>
        </w:tabs>
        <w:spacing w:after="0" w:line="240" w:lineRule="auto"/>
        <w:ind w:left="0" w:firstLine="709"/>
        <w:jc w:val="both"/>
        <w:rPr>
          <w:rFonts w:ascii="Calibri Light" w:hAnsi="Calibri Light" w:cs="Calibri Light"/>
          <w:color w:val="4472C4" w:themeColor="accent1"/>
          <w:sz w:val="22"/>
          <w:szCs w:val="22"/>
        </w:rPr>
      </w:pPr>
      <w:r w:rsidRPr="00F838EF">
        <w:rPr>
          <w:rFonts w:ascii="Calibri Light" w:hAnsi="Calibri Light" w:cs="Calibri Light"/>
          <w:sz w:val="22"/>
          <w:szCs w:val="22"/>
        </w:rPr>
        <w:t xml:space="preserve">PS </w:t>
      </w:r>
      <w:r w:rsidRPr="00F838EF">
        <w:rPr>
          <w:rFonts w:ascii="Calibri Light" w:hAnsi="Calibri Light" w:cs="Calibri Light"/>
          <w:color w:val="000000"/>
          <w:sz w:val="22"/>
          <w:szCs w:val="22"/>
          <w:shd w:val="clear" w:color="auto" w:fill="FFFFFF"/>
        </w:rPr>
        <w:t>laiko, kad tiekėjas turi interesų, galinčių kelti grėsmę nacionaliniam saugumui</w:t>
      </w:r>
      <w:r w:rsidRPr="00F838EF">
        <w:rPr>
          <w:rFonts w:ascii="Calibri Light" w:hAnsi="Calibri Light" w:cs="Calibri Light"/>
          <w:sz w:val="22"/>
          <w:szCs w:val="22"/>
        </w:rPr>
        <w:t xml:space="preserve">, jei jis, </w:t>
      </w:r>
      <w:r w:rsidRPr="00F838EF">
        <w:rPr>
          <w:rFonts w:ascii="Calibri Light" w:hAnsi="Calibri Light" w:cs="Calibri Light"/>
          <w:color w:val="000000"/>
          <w:sz w:val="22"/>
          <w:szCs w:val="22"/>
          <w:shd w:val="clear" w:color="auto" w:fill="FFFFFF"/>
        </w:rPr>
        <w:t xml:space="preserve">jo subtiekėjas (-ai) ar ūkio subjektas (-ai), kurių pajėgumais remiamasi, kurie patys ar juos kontroliuojantys asmenys atitinka VPĮ 47 straipsnio 9 dalyje nustatytas sąlygas. Tiekėjas su pasiūlymu turi pateikti </w:t>
      </w:r>
      <w:r w:rsidRPr="00F838EF">
        <w:rPr>
          <w:rFonts w:ascii="Calibri Light" w:eastAsia="Times New Roman" w:hAnsi="Calibri Light" w:cs="Calibri Light"/>
          <w:color w:val="000000" w:themeColor="text1"/>
          <w:sz w:val="22"/>
          <w:szCs w:val="22"/>
          <w:lang w:eastAsia="en-US"/>
        </w:rPr>
        <w:t>Viešųjų pirkimų tarnybos nustatytos formos atitikties deklaraciją</w:t>
      </w:r>
      <w:r w:rsidR="00B44684" w:rsidRPr="00F838EF">
        <w:rPr>
          <w:rFonts w:ascii="Calibri Light" w:eastAsia="Times New Roman" w:hAnsi="Calibri Light" w:cs="Calibri Light"/>
          <w:color w:val="000000" w:themeColor="text1"/>
          <w:sz w:val="22"/>
          <w:szCs w:val="22"/>
          <w:vertAlign w:val="superscript"/>
          <w:lang w:eastAsia="en-US"/>
        </w:rPr>
        <w:t>1</w:t>
      </w:r>
      <w:r w:rsidRPr="00F838EF">
        <w:rPr>
          <w:rFonts w:ascii="Calibri Light" w:eastAsia="Times New Roman" w:hAnsi="Calibri Light" w:cs="Calibri Light"/>
          <w:color w:val="000000" w:themeColor="text1"/>
          <w:sz w:val="22"/>
          <w:szCs w:val="22"/>
          <w:lang w:eastAsia="en-US"/>
        </w:rPr>
        <w:t xml:space="preserve">. PS iš ekonomiškai naudingiausią pasiūlymą pateikusio tiekėjo reikalaus pateikti vieną (esant poreikiui – kelis) VPĮ 51 straipsnio 12 dalyje numatytą dokumentą. </w:t>
      </w:r>
    </w:p>
    <w:p w14:paraId="4D4F16E3" w14:textId="79579B62" w:rsidR="00701577" w:rsidRPr="000E2C36" w:rsidRDefault="00BD65B2" w:rsidP="000937F2">
      <w:pPr>
        <w:spacing w:after="0" w:line="240" w:lineRule="auto"/>
        <w:ind w:firstLine="709"/>
        <w:jc w:val="both"/>
        <w:rPr>
          <w:rFonts w:ascii="Calibri Light" w:hAnsi="Calibri Light" w:cs="Calibri Light"/>
          <w:i/>
          <w:iCs/>
          <w:sz w:val="22"/>
          <w:szCs w:val="22"/>
          <w:shd w:val="clear" w:color="auto" w:fill="FFFFFF"/>
        </w:rPr>
      </w:pPr>
      <w:r w:rsidRPr="000E2C36">
        <w:rPr>
          <w:rFonts w:ascii="Calibri Light" w:hAnsi="Calibri Light" w:cs="Calibri Light"/>
          <w:i/>
          <w:iCs/>
          <w:sz w:val="22"/>
          <w:szCs w:val="22"/>
          <w:shd w:val="clear" w:color="auto" w:fill="FFFFFF"/>
        </w:rPr>
        <w:t xml:space="preserve">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E06BB" w:rsidRPr="000E2C36">
        <w:rPr>
          <w:rFonts w:ascii="Calibri Light" w:hAnsi="Calibri Light" w:cs="Calibri Light"/>
          <w:i/>
          <w:iCs/>
          <w:sz w:val="22"/>
          <w:szCs w:val="22"/>
          <w:shd w:val="clear" w:color="auto" w:fill="FFFFFF"/>
        </w:rPr>
        <w:t>nurodytas reikalavimas nėra taikomas</w:t>
      </w:r>
      <w:r w:rsidRPr="000E2C36">
        <w:rPr>
          <w:rFonts w:ascii="Calibri Light" w:hAnsi="Calibri Light" w:cs="Calibri Light"/>
          <w:i/>
          <w:iCs/>
          <w:sz w:val="22"/>
          <w:szCs w:val="22"/>
          <w:shd w:val="clear" w:color="auto" w:fill="FFFFFF"/>
        </w:rPr>
        <w:t>.</w:t>
      </w:r>
    </w:p>
    <w:p w14:paraId="4BEDE7AF" w14:textId="457E0FAE" w:rsidR="00AF62E6" w:rsidRPr="00E73092" w:rsidRDefault="00245E8F" w:rsidP="00142AB7">
      <w:pPr>
        <w:pStyle w:val="Antrat1"/>
        <w:spacing w:line="20" w:lineRule="atLeast"/>
        <w:contextualSpacing/>
        <w:rPr>
          <w:rFonts w:ascii="Calibri Light" w:hAnsi="Calibri Light" w:cs="Calibri Light"/>
          <w:sz w:val="28"/>
          <w:szCs w:val="28"/>
        </w:rPr>
      </w:pPr>
      <w:bookmarkStart w:id="20" w:name="_Ref39666794"/>
      <w:bookmarkStart w:id="21" w:name="_Ref39666796"/>
      <w:bookmarkStart w:id="22" w:name="_Toc150256728"/>
      <w:r w:rsidRPr="00E73092">
        <w:rPr>
          <w:rFonts w:ascii="Calibri Light" w:hAnsi="Calibri Light" w:cs="Calibri Light"/>
          <w:sz w:val="28"/>
          <w:szCs w:val="28"/>
        </w:rPr>
        <w:t>6</w:t>
      </w:r>
      <w:r w:rsidR="0005396D" w:rsidRPr="00E73092">
        <w:rPr>
          <w:rFonts w:ascii="Calibri Light" w:hAnsi="Calibri Light" w:cs="Calibri Light"/>
          <w:sz w:val="28"/>
          <w:szCs w:val="28"/>
        </w:rPr>
        <w:t xml:space="preserve">. </w:t>
      </w:r>
      <w:r w:rsidR="00220588" w:rsidRPr="00E73092">
        <w:rPr>
          <w:rFonts w:ascii="Calibri Light" w:hAnsi="Calibri Light" w:cs="Calibri Light"/>
          <w:sz w:val="28"/>
          <w:szCs w:val="28"/>
        </w:rPr>
        <w:t>Specialieji r</w:t>
      </w:r>
      <w:r w:rsidR="00DF58E2" w:rsidRPr="00E73092">
        <w:rPr>
          <w:rFonts w:ascii="Calibri Light" w:hAnsi="Calibri Light" w:cs="Calibri Light"/>
          <w:sz w:val="28"/>
          <w:szCs w:val="28"/>
        </w:rPr>
        <w:t>eikalavimai pasiūlymų rengimui ir pateikimui</w:t>
      </w:r>
      <w:bookmarkEnd w:id="20"/>
      <w:bookmarkEnd w:id="21"/>
      <w:bookmarkEnd w:id="22"/>
    </w:p>
    <w:p w14:paraId="2F4CA576" w14:textId="77777777" w:rsidR="001A3712" w:rsidRPr="000E2C36" w:rsidRDefault="001A3712" w:rsidP="002B41DA">
      <w:pPr>
        <w:tabs>
          <w:tab w:val="left" w:pos="1560"/>
        </w:tabs>
        <w:spacing w:after="0" w:line="20" w:lineRule="atLeast"/>
        <w:ind w:firstLine="709"/>
        <w:jc w:val="both"/>
        <w:rPr>
          <w:rFonts w:ascii="Calibri Light" w:hAnsi="Calibri Light" w:cs="Calibri Light"/>
          <w:sz w:val="22"/>
          <w:szCs w:val="22"/>
        </w:rPr>
      </w:pPr>
      <w:bookmarkStart w:id="23" w:name="_Toc91497102"/>
      <w:bookmarkStart w:id="24" w:name="_Toc91497103"/>
      <w:bookmarkStart w:id="25" w:name="_Toc91497104"/>
      <w:bookmarkStart w:id="26" w:name="_Toc91497105"/>
      <w:bookmarkStart w:id="27" w:name="_Toc91497106"/>
      <w:bookmarkStart w:id="28" w:name="_Ref39430768"/>
      <w:bookmarkStart w:id="29" w:name="_Ref39430779"/>
      <w:bookmarkEnd w:id="23"/>
      <w:bookmarkEnd w:id="24"/>
      <w:bookmarkEnd w:id="25"/>
      <w:bookmarkEnd w:id="26"/>
      <w:bookmarkEnd w:id="27"/>
      <w:r w:rsidRPr="000E2C36">
        <w:rPr>
          <w:rFonts w:ascii="Calibri Light" w:hAnsi="Calibri Light" w:cs="Calibri Light"/>
          <w:sz w:val="22"/>
          <w:szCs w:val="22"/>
        </w:rPr>
        <w:t>6.1. Tiekėjo pasiūlymą sudaro CVP IS pateikiamų ir žemiau nurodytų dokumentų visuma:</w:t>
      </w:r>
    </w:p>
    <w:p w14:paraId="1FE4C058" w14:textId="77777777" w:rsidR="001A3712" w:rsidRPr="000E2C36" w:rsidRDefault="001A3712" w:rsidP="002B41DA">
      <w:pPr>
        <w:pStyle w:val="Sraopastraipa"/>
        <w:numPr>
          <w:ilvl w:val="2"/>
          <w:numId w:val="9"/>
        </w:numPr>
        <w:tabs>
          <w:tab w:val="left" w:pos="1276"/>
        </w:tabs>
        <w:spacing w:after="0" w:line="240" w:lineRule="auto"/>
        <w:ind w:left="0" w:firstLine="709"/>
        <w:jc w:val="both"/>
        <w:rPr>
          <w:rFonts w:ascii="Calibri Light" w:hAnsi="Calibri Light" w:cs="Calibri Light"/>
          <w:sz w:val="22"/>
          <w:szCs w:val="22"/>
          <w:u w:val="single"/>
        </w:rPr>
      </w:pPr>
      <w:r w:rsidRPr="000E2C36">
        <w:rPr>
          <w:rFonts w:ascii="Calibri Light" w:hAnsi="Calibri Light" w:cs="Calibri Light"/>
          <w:sz w:val="22"/>
          <w:szCs w:val="22"/>
        </w:rPr>
        <w:t xml:space="preserve">tiekėjo pasirašytas pasiūlymas, parengtas pagal specialiųjų pirkimo sąlygų </w:t>
      </w:r>
      <w:r w:rsidRPr="000E2C36">
        <w:rPr>
          <w:rFonts w:ascii="Calibri Light" w:hAnsi="Calibri Light" w:cs="Calibri Light"/>
          <w:sz w:val="22"/>
          <w:szCs w:val="22"/>
          <w:shd w:val="clear" w:color="auto" w:fill="FFFFFF"/>
        </w:rPr>
        <w:t xml:space="preserve">6 </w:t>
      </w:r>
      <w:r w:rsidRPr="000E2C36">
        <w:rPr>
          <w:rFonts w:ascii="Calibri Light" w:hAnsi="Calibri Light" w:cs="Calibri Light"/>
          <w:sz w:val="22"/>
          <w:szCs w:val="22"/>
        </w:rPr>
        <w:t>priede pateiktą pasiūlymo formą.</w:t>
      </w:r>
    </w:p>
    <w:p w14:paraId="25B3B3A2" w14:textId="77777777" w:rsidR="001A3712" w:rsidRPr="000E2C36" w:rsidRDefault="001A3712" w:rsidP="002B41DA">
      <w:pPr>
        <w:pStyle w:val="Sraopastraipa"/>
        <w:numPr>
          <w:ilvl w:val="2"/>
          <w:numId w:val="9"/>
        </w:numPr>
        <w:tabs>
          <w:tab w:val="left" w:pos="1276"/>
        </w:tabs>
        <w:spacing w:after="0" w:line="240" w:lineRule="auto"/>
        <w:ind w:left="0" w:firstLine="709"/>
        <w:jc w:val="both"/>
        <w:rPr>
          <w:rFonts w:ascii="Calibri Light" w:hAnsi="Calibri Light" w:cs="Calibri Light"/>
          <w:sz w:val="22"/>
          <w:szCs w:val="22"/>
          <w:u w:val="single"/>
        </w:rPr>
      </w:pPr>
      <w:r w:rsidRPr="000E2C36">
        <w:rPr>
          <w:rFonts w:ascii="Calibri Light" w:hAnsi="Calibri Light" w:cs="Calibri Light"/>
          <w:sz w:val="22"/>
          <w:szCs w:val="22"/>
        </w:rPr>
        <w:lastRenderedPageBreak/>
        <w:t>užpildytas EBVPD (specialiųjų pirkimo sąlygų 5 priedas). Pasirašydamas pasiūlymą, tiekėjas patvirtina ir EBVPD tikrumą;</w:t>
      </w:r>
    </w:p>
    <w:p w14:paraId="79FF0226" w14:textId="77777777" w:rsidR="001A3712" w:rsidRPr="000E2C36" w:rsidRDefault="001A3712" w:rsidP="002B41DA">
      <w:pPr>
        <w:pStyle w:val="Sraopastraipa"/>
        <w:numPr>
          <w:ilvl w:val="2"/>
          <w:numId w:val="9"/>
        </w:numPr>
        <w:tabs>
          <w:tab w:val="left" w:pos="1276"/>
        </w:tabs>
        <w:spacing w:after="0" w:line="240" w:lineRule="auto"/>
        <w:ind w:left="0" w:firstLine="709"/>
        <w:jc w:val="both"/>
        <w:rPr>
          <w:rFonts w:ascii="Calibri Light" w:hAnsi="Calibri Light" w:cs="Calibri Light"/>
          <w:sz w:val="22"/>
          <w:szCs w:val="22"/>
          <w:u w:val="single"/>
        </w:rPr>
      </w:pPr>
      <w:r w:rsidRPr="000E2C36">
        <w:rPr>
          <w:rFonts w:ascii="Calibri Light" w:hAnsi="Calibri Light" w:cs="Calibri Light"/>
          <w:sz w:val="22"/>
          <w:szCs w:val="22"/>
        </w:rPr>
        <w:t>jungtinės veiklos sutarties kopija (jeigu pirkime dalyvauja ūkio subjektų grupė jungtinės veiklos sutarties pagrindu);</w:t>
      </w:r>
    </w:p>
    <w:p w14:paraId="470263C4" w14:textId="77777777" w:rsidR="001A3712" w:rsidRPr="000E2C36" w:rsidRDefault="001A3712" w:rsidP="002B41DA">
      <w:pPr>
        <w:pStyle w:val="Sraopastraipa"/>
        <w:numPr>
          <w:ilvl w:val="2"/>
          <w:numId w:val="9"/>
        </w:numPr>
        <w:tabs>
          <w:tab w:val="left" w:pos="1276"/>
        </w:tabs>
        <w:spacing w:after="0" w:line="240" w:lineRule="auto"/>
        <w:ind w:left="0" w:firstLine="709"/>
        <w:jc w:val="both"/>
        <w:rPr>
          <w:rFonts w:ascii="Calibri Light" w:hAnsi="Calibri Light" w:cs="Calibri Light"/>
          <w:sz w:val="22"/>
          <w:szCs w:val="22"/>
          <w:u w:val="single"/>
        </w:rPr>
      </w:pPr>
      <w:r w:rsidRPr="000E2C36">
        <w:rPr>
          <w:rFonts w:ascii="Calibri Light" w:hAnsi="Calibri Light" w:cs="Calibri Light"/>
          <w:sz w:val="22"/>
          <w:szCs w:val="22"/>
        </w:rPr>
        <w:t>dokumentas, patvirtinantis, kad asmuo, kuris pasirašė pasiūlymą (jei jis ne tiekėjo vadovas), turėjo teisę jį pasirašyti;</w:t>
      </w:r>
    </w:p>
    <w:p w14:paraId="41BA28B3" w14:textId="77777777" w:rsidR="001A3712" w:rsidRPr="000E2C36" w:rsidRDefault="001A3712" w:rsidP="002B41DA">
      <w:pPr>
        <w:pStyle w:val="Sraopastraipa"/>
        <w:numPr>
          <w:ilvl w:val="2"/>
          <w:numId w:val="9"/>
        </w:numPr>
        <w:tabs>
          <w:tab w:val="left" w:pos="1276"/>
          <w:tab w:val="left" w:pos="1560"/>
        </w:tabs>
        <w:spacing w:after="0" w:line="240" w:lineRule="auto"/>
        <w:ind w:left="0" w:firstLine="709"/>
        <w:jc w:val="both"/>
        <w:rPr>
          <w:rFonts w:ascii="Calibri Light" w:hAnsi="Calibri Light" w:cs="Calibri Light"/>
          <w:sz w:val="22"/>
          <w:szCs w:val="22"/>
          <w:u w:val="single"/>
        </w:rPr>
      </w:pPr>
      <w:r w:rsidRPr="000E2C36">
        <w:rPr>
          <w:rFonts w:ascii="Calibri Light" w:hAnsi="Calibri Light" w:cs="Calibri Light"/>
          <w:sz w:val="22"/>
          <w:szCs w:val="22"/>
        </w:rPr>
        <w:t>pasiūlymo galiojimą užtikrinantis dokumentas (jeigu reikalaujama);</w:t>
      </w:r>
    </w:p>
    <w:p w14:paraId="1DB83458" w14:textId="77777777" w:rsidR="001A3712" w:rsidRPr="000E2C36" w:rsidRDefault="001A3712" w:rsidP="002B41DA">
      <w:pPr>
        <w:pStyle w:val="Sraopastraipa"/>
        <w:numPr>
          <w:ilvl w:val="2"/>
          <w:numId w:val="9"/>
        </w:numPr>
        <w:tabs>
          <w:tab w:val="left" w:pos="1276"/>
        </w:tabs>
        <w:spacing w:after="0" w:line="240" w:lineRule="auto"/>
        <w:ind w:left="0" w:firstLine="709"/>
        <w:jc w:val="both"/>
        <w:rPr>
          <w:rFonts w:ascii="Calibri Light" w:hAnsi="Calibri Light" w:cs="Calibri Light"/>
          <w:sz w:val="22"/>
          <w:szCs w:val="22"/>
          <w:u w:val="single"/>
        </w:rPr>
      </w:pPr>
      <w:r w:rsidRPr="000E2C36">
        <w:rPr>
          <w:rFonts w:ascii="Calibri Light" w:hAnsi="Calibri Light" w:cs="Calibri Light"/>
          <w:sz w:val="22"/>
          <w:szCs w:val="22"/>
        </w:rPr>
        <w:t>jei tiekėjas pasitelkia ūkio subjektus, kurių pajėgumais remiasi, – įrodymai, kad šie ištekliai bus prieinami per visą sutartinių įsipareigojimų vykdymo laikotarpį;</w:t>
      </w:r>
    </w:p>
    <w:p w14:paraId="3EBCDB3A" w14:textId="77777777" w:rsidR="001A3712" w:rsidRPr="000E2C36" w:rsidRDefault="001A3712" w:rsidP="002B41DA">
      <w:pPr>
        <w:pStyle w:val="Sraopastraipa"/>
        <w:numPr>
          <w:ilvl w:val="2"/>
          <w:numId w:val="9"/>
        </w:numPr>
        <w:tabs>
          <w:tab w:val="left" w:pos="1276"/>
        </w:tabs>
        <w:spacing w:after="0" w:line="240" w:lineRule="auto"/>
        <w:ind w:left="0" w:firstLine="709"/>
        <w:jc w:val="both"/>
        <w:rPr>
          <w:rFonts w:ascii="Calibri Light" w:hAnsi="Calibri Light" w:cs="Calibri Light"/>
          <w:sz w:val="22"/>
          <w:szCs w:val="22"/>
          <w:u w:val="single"/>
        </w:rPr>
      </w:pPr>
      <w:r w:rsidRPr="000E2C36">
        <w:rPr>
          <w:rFonts w:ascii="Calibri Light" w:hAnsi="Calibri Light" w:cs="Calibri Light"/>
          <w:sz w:val="22"/>
          <w:szCs w:val="22"/>
        </w:rPr>
        <w:t xml:space="preserve"> jei tiekėjas pasitelkia subtiekėjus, subtiekėjo deklaracija ar kitas dokumentas, patvirtinantis jo sutikimą būti subtiekėju pirkime;</w:t>
      </w:r>
    </w:p>
    <w:p w14:paraId="6E330FF1" w14:textId="77777777" w:rsidR="001A3712" w:rsidRPr="000E2C36" w:rsidRDefault="001A3712" w:rsidP="002B41DA">
      <w:pPr>
        <w:pStyle w:val="Sraopastraipa"/>
        <w:numPr>
          <w:ilvl w:val="2"/>
          <w:numId w:val="9"/>
        </w:numPr>
        <w:tabs>
          <w:tab w:val="left" w:pos="1276"/>
        </w:tabs>
        <w:spacing w:after="0" w:line="240" w:lineRule="auto"/>
        <w:ind w:left="0" w:firstLine="709"/>
        <w:jc w:val="both"/>
        <w:rPr>
          <w:rFonts w:ascii="Calibri Light" w:hAnsi="Calibri Light" w:cs="Calibri Light"/>
          <w:sz w:val="22"/>
          <w:szCs w:val="22"/>
          <w:u w:val="single"/>
        </w:rPr>
      </w:pPr>
      <w:r w:rsidRPr="000E2C36">
        <w:rPr>
          <w:rFonts w:ascii="Calibri Light" w:hAnsi="Calibri Light" w:cs="Calibri Light"/>
          <w:sz w:val="22"/>
          <w:szCs w:val="22"/>
        </w:rPr>
        <w:t xml:space="preserve">dokumentai, patvirtinantys, kad ūkio subjektas, kurio pajėgumais tiekėjas remiasi, atsižvelgdamas į specialiųjų pirkimo sąlygų </w:t>
      </w:r>
      <w:r w:rsidRPr="000E2C36">
        <w:rPr>
          <w:rFonts w:ascii="Calibri Light" w:hAnsi="Calibri Light" w:cs="Calibri Light"/>
          <w:color w:val="00B050"/>
          <w:sz w:val="22"/>
          <w:szCs w:val="22"/>
        </w:rPr>
        <w:t xml:space="preserve">4 </w:t>
      </w:r>
      <w:r w:rsidRPr="000E2C36">
        <w:rPr>
          <w:rFonts w:ascii="Calibri Light" w:hAnsi="Calibri Light" w:cs="Calibri Light"/>
          <w:sz w:val="22"/>
          <w:szCs w:val="22"/>
        </w:rPr>
        <w:t>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PS kelia tokius kvalifikacijos reikalavimus ir reikalauja prisiimti solidarią atsakomybę);</w:t>
      </w:r>
      <w:r w:rsidRPr="000E2C36">
        <w:rPr>
          <w:rFonts w:ascii="Calibri Light" w:hAnsi="Calibri Light" w:cs="Calibri Light"/>
          <w:i/>
          <w:iCs/>
          <w:color w:val="FF0000"/>
          <w:sz w:val="22"/>
          <w:szCs w:val="22"/>
        </w:rPr>
        <w:t xml:space="preserve"> </w:t>
      </w:r>
    </w:p>
    <w:p w14:paraId="14158A18" w14:textId="04CDF6B2" w:rsidR="002B41DA" w:rsidRPr="000E2C36" w:rsidRDefault="001A3712" w:rsidP="002B41DA">
      <w:pPr>
        <w:pStyle w:val="Sraopastraipa"/>
        <w:numPr>
          <w:ilvl w:val="1"/>
          <w:numId w:val="13"/>
        </w:numPr>
        <w:tabs>
          <w:tab w:val="left" w:pos="1134"/>
        </w:tabs>
        <w:spacing w:after="0" w:line="240" w:lineRule="auto"/>
        <w:ind w:left="0" w:firstLine="709"/>
        <w:jc w:val="both"/>
        <w:rPr>
          <w:rFonts w:ascii="Calibri Light" w:eastAsia="Calibri" w:hAnsi="Calibri Light" w:cs="Calibri Light"/>
          <w:i/>
          <w:sz w:val="22"/>
          <w:szCs w:val="22"/>
        </w:rPr>
      </w:pPr>
      <w:r w:rsidRPr="000E2C36">
        <w:rPr>
          <w:rFonts w:ascii="Calibri Light" w:eastAsia="Calibri" w:hAnsi="Calibri Light" w:cs="Calibri Light"/>
          <w:sz w:val="22"/>
          <w:szCs w:val="22"/>
        </w:rPr>
        <w:t xml:space="preserve">Pasiūlymas gali būti pasirašytas fiziniu parašu arba kvalifikuotu elektroniniu parašu. Jeigu tiekėjas dokumentus tvirtina naudodamas elektroninį, o ne fizinį parašą, elektroninis parašas turi atitikti PĮ 34 straipsnio 11 dalies 2 ir 3 punktuose nustatytus reikalavimus. </w:t>
      </w:r>
      <w:r w:rsidRPr="000E2C36">
        <w:rPr>
          <w:rFonts w:ascii="Calibri Light" w:hAnsi="Calibri Light" w:cs="Calibri Light"/>
          <w:sz w:val="22"/>
          <w:szCs w:val="22"/>
        </w:rPr>
        <w:t>Perkanči</w:t>
      </w:r>
      <w:r w:rsidR="00483EAB" w:rsidRPr="000E2C36">
        <w:rPr>
          <w:rFonts w:ascii="Calibri Light" w:hAnsi="Calibri Light" w:cs="Calibri Light"/>
          <w:sz w:val="22"/>
          <w:szCs w:val="22"/>
        </w:rPr>
        <w:t xml:space="preserve">ajam subjektui </w:t>
      </w:r>
      <w:r w:rsidRPr="000E2C36">
        <w:rPr>
          <w:rFonts w:ascii="Calibri Light" w:hAnsi="Calibri Light" w:cs="Calibri Light"/>
          <w:sz w:val="22"/>
          <w:szCs w:val="22"/>
        </w:rPr>
        <w:t>kilus abejonių dėl dokumentų tikrumo, ji turi teisę reikalauti pateikti dokumentų originalus.</w:t>
      </w:r>
      <w:r w:rsidRPr="000E2C36">
        <w:rPr>
          <w:rFonts w:ascii="Calibri Light" w:eastAsia="Calibri" w:hAnsi="Calibri Light" w:cs="Calibri Light"/>
          <w:sz w:val="22"/>
          <w:szCs w:val="22"/>
        </w:rPr>
        <w:t xml:space="preserve"> Gali būti:</w:t>
      </w:r>
    </w:p>
    <w:p w14:paraId="2678B555" w14:textId="77777777" w:rsidR="002B41DA" w:rsidRPr="000E2C36" w:rsidRDefault="001A3712" w:rsidP="002B41DA">
      <w:pPr>
        <w:pStyle w:val="Sraopastraipa"/>
        <w:numPr>
          <w:ilvl w:val="2"/>
          <w:numId w:val="13"/>
        </w:numPr>
        <w:tabs>
          <w:tab w:val="left" w:pos="1276"/>
        </w:tabs>
        <w:spacing w:after="0" w:line="240" w:lineRule="auto"/>
        <w:ind w:left="0" w:firstLine="709"/>
        <w:jc w:val="both"/>
        <w:rPr>
          <w:rFonts w:ascii="Calibri Light" w:eastAsia="Calibri" w:hAnsi="Calibri Light" w:cs="Calibri Light"/>
          <w:i/>
          <w:sz w:val="22"/>
          <w:szCs w:val="22"/>
        </w:rPr>
      </w:pPr>
      <w:r w:rsidRPr="000E2C36">
        <w:rPr>
          <w:rFonts w:ascii="Calibri Light" w:eastAsia="Calibri" w:hAnsi="Calibri Light" w:cs="Calibri Light"/>
          <w:iCs/>
          <w:sz w:val="22"/>
          <w:szCs w:val="22"/>
        </w:rPr>
        <w:t>pateikiami kvalifikuotu elektroniniu parašu pasirašyti elektroninėmis priemonėmis suformuoti dokumentai;</w:t>
      </w:r>
    </w:p>
    <w:p w14:paraId="565F4600" w14:textId="77777777" w:rsidR="002B41DA" w:rsidRPr="000E2C36" w:rsidRDefault="001A3712" w:rsidP="002B41DA">
      <w:pPr>
        <w:pStyle w:val="Sraopastraipa"/>
        <w:numPr>
          <w:ilvl w:val="2"/>
          <w:numId w:val="13"/>
        </w:numPr>
        <w:tabs>
          <w:tab w:val="left" w:pos="1276"/>
        </w:tabs>
        <w:spacing w:after="0" w:line="240" w:lineRule="auto"/>
        <w:ind w:left="0" w:firstLine="709"/>
        <w:jc w:val="both"/>
        <w:rPr>
          <w:rFonts w:ascii="Calibri Light" w:eastAsia="Calibri" w:hAnsi="Calibri Light" w:cs="Calibri Light"/>
          <w:i/>
          <w:sz w:val="22"/>
          <w:szCs w:val="22"/>
        </w:rPr>
      </w:pPr>
      <w:r w:rsidRPr="000E2C36">
        <w:rPr>
          <w:rFonts w:ascii="Calibri Light" w:eastAsia="Calibri" w:hAnsi="Calibri Light" w:cs="Calibri Light"/>
          <w:iCs/>
          <w:sz w:val="22"/>
          <w:szCs w:val="22"/>
        </w:rPr>
        <w:t>skaitmeninės dokumentų kopijos (fiziniu parašu tvirtinami dokumentai turi būti pateikiami pasirašyti ir nuskenuoti).</w:t>
      </w:r>
    </w:p>
    <w:p w14:paraId="5D02BEAF" w14:textId="4F160ECD" w:rsidR="008322B9" w:rsidRPr="000E2C36" w:rsidRDefault="001A3712" w:rsidP="008322B9">
      <w:pPr>
        <w:pStyle w:val="Sraopastraipa"/>
        <w:numPr>
          <w:ilvl w:val="1"/>
          <w:numId w:val="13"/>
        </w:numPr>
        <w:tabs>
          <w:tab w:val="left" w:pos="1134"/>
        </w:tabs>
        <w:spacing w:after="0" w:line="240" w:lineRule="auto"/>
        <w:ind w:left="0" w:firstLine="709"/>
        <w:jc w:val="both"/>
        <w:rPr>
          <w:rFonts w:ascii="Calibri Light" w:eastAsia="Calibri" w:hAnsi="Calibri Light" w:cs="Calibri Light"/>
          <w:i/>
          <w:sz w:val="22"/>
          <w:szCs w:val="22"/>
        </w:rPr>
      </w:pPr>
      <w:r w:rsidRPr="000E2C36">
        <w:rPr>
          <w:rFonts w:ascii="Calibri Light" w:hAnsi="Calibri Light" w:cs="Calibri Light"/>
          <w:sz w:val="22"/>
          <w:szCs w:val="22"/>
        </w:rPr>
        <w:t xml:space="preserve">Pasiūlymas turi būti </w:t>
      </w:r>
      <w:r w:rsidRPr="00FC0B28">
        <w:rPr>
          <w:rFonts w:ascii="Calibri Light" w:hAnsi="Calibri Light" w:cs="Calibri Light"/>
          <w:color w:val="000000" w:themeColor="text1"/>
          <w:sz w:val="22"/>
          <w:szCs w:val="22"/>
        </w:rPr>
        <w:t>parengtas, lietuvių kalba</w:t>
      </w:r>
      <w:r w:rsidR="00FC0B28" w:rsidRPr="00FC0B28">
        <w:rPr>
          <w:rFonts w:ascii="Calibri Light" w:hAnsi="Calibri Light" w:cs="Calibri Light"/>
          <w:color w:val="000000" w:themeColor="text1"/>
          <w:sz w:val="22"/>
          <w:szCs w:val="22"/>
        </w:rPr>
        <w:t xml:space="preserve">. </w:t>
      </w:r>
      <w:r w:rsidRPr="000E2C36">
        <w:rPr>
          <w:rFonts w:ascii="Calibri Light" w:eastAsia="Arial" w:hAnsi="Calibri Light" w:cs="Calibri Light"/>
          <w:sz w:val="22"/>
          <w:szCs w:val="22"/>
        </w:rPr>
        <w:t xml:space="preserve">Jei kurie nors su pasiūlymu teikiami dokumentai parengti ne ta kalba, kuria reikalaujama, turi būti pateiktas tikslus vertimas į reikalaujamą kalbą. </w:t>
      </w:r>
      <w:r w:rsidRPr="000E2C36">
        <w:rPr>
          <w:rFonts w:ascii="Calibri Light" w:hAnsi="Calibri Light" w:cs="Calibri Light"/>
          <w:sz w:val="22"/>
          <w:szCs w:val="22"/>
        </w:rPr>
        <w:t>Perkančiaja</w:t>
      </w:r>
      <w:r w:rsidR="00483EAB" w:rsidRPr="000E2C36">
        <w:rPr>
          <w:rFonts w:ascii="Calibri Light" w:hAnsi="Calibri Light" w:cs="Calibri Light"/>
          <w:sz w:val="22"/>
          <w:szCs w:val="22"/>
        </w:rPr>
        <w:t xml:space="preserve">m subjektui </w:t>
      </w:r>
      <w:r w:rsidRPr="000E2C36">
        <w:rPr>
          <w:rFonts w:ascii="Calibri Light" w:hAnsi="Calibri Light" w:cs="Calibri Light"/>
          <w:sz w:val="22"/>
          <w:szCs w:val="22"/>
        </w:rPr>
        <w:t>turint įtarimų dėl pasiūlyme pateikto dokumento vertimo kokybės ir (ar) jo atitikties dokumento originalo turiniui, PS reikalauja</w:t>
      </w:r>
      <w:r w:rsidR="008322B9" w:rsidRPr="000E2C36">
        <w:rPr>
          <w:rFonts w:ascii="Calibri Light" w:hAnsi="Calibri Light" w:cs="Calibri Light"/>
          <w:sz w:val="22"/>
          <w:szCs w:val="22"/>
        </w:rPr>
        <w:t xml:space="preserve"> pateikti</w:t>
      </w:r>
      <w:r w:rsidRPr="000E2C36">
        <w:rPr>
          <w:rFonts w:ascii="Calibri Light" w:hAnsi="Calibri Light" w:cs="Calibri Light"/>
          <w:sz w:val="22"/>
          <w:szCs w:val="22"/>
        </w:rPr>
        <w:t xml:space="preserve"> </w:t>
      </w:r>
      <w:bookmarkStart w:id="30" w:name="_Hlk150263542"/>
      <w:r w:rsidR="008322B9" w:rsidRPr="000E2C36">
        <w:rPr>
          <w:rFonts w:asciiTheme="majorHAnsi" w:hAnsiTheme="majorHAnsi" w:cstheme="majorHAnsi"/>
          <w:sz w:val="22"/>
          <w:szCs w:val="22"/>
        </w:rPr>
        <w:t>vertimą, patvirtintą vertėjo parašu ir vertimo biuro anspaudu arba tiekėjo vadovo arba jo įgalioto asmens parašu</w:t>
      </w:r>
      <w:r w:rsidR="008322B9" w:rsidRPr="000E2C36">
        <w:rPr>
          <w:rFonts w:ascii="Calibri Light" w:hAnsi="Calibri Light" w:cs="Calibri Light"/>
          <w:sz w:val="22"/>
          <w:szCs w:val="22"/>
        </w:rPr>
        <w:t>.</w:t>
      </w:r>
      <w:bookmarkEnd w:id="30"/>
    </w:p>
    <w:p w14:paraId="68225854" w14:textId="3C22BF81" w:rsidR="00F871C1" w:rsidRPr="00F871C1" w:rsidRDefault="001A3712" w:rsidP="002B41DA">
      <w:pPr>
        <w:pStyle w:val="Sraopastraipa"/>
        <w:numPr>
          <w:ilvl w:val="1"/>
          <w:numId w:val="13"/>
        </w:numPr>
        <w:tabs>
          <w:tab w:val="left" w:pos="1134"/>
        </w:tabs>
        <w:spacing w:after="0" w:line="240" w:lineRule="auto"/>
        <w:ind w:left="0" w:firstLine="709"/>
        <w:jc w:val="both"/>
        <w:rPr>
          <w:rFonts w:ascii="Calibri Light" w:eastAsia="Calibri" w:hAnsi="Calibri Light" w:cs="Calibri Light"/>
          <w:i/>
          <w:sz w:val="22"/>
          <w:szCs w:val="22"/>
        </w:rPr>
      </w:pPr>
      <w:bookmarkStart w:id="31" w:name="_Hlk150862517"/>
      <w:r w:rsidRPr="000E2C36">
        <w:rPr>
          <w:rFonts w:ascii="Calibri Light" w:eastAsia="Arial" w:hAnsi="Calibri Light" w:cs="Calibri Light"/>
          <w:sz w:val="22"/>
          <w:szCs w:val="22"/>
        </w:rPr>
        <w:t xml:space="preserve">Bendra pasiūlymo kaina (sąnaudos) be PVM  turi būti nurodoma dviejų skaičių po kablelio tikslumu. Šią kainą sudarančios kainos sudedamosios dalys ar įkainiai </w:t>
      </w:r>
      <w:r w:rsidR="00F871C1">
        <w:rPr>
          <w:rFonts w:ascii="Calibri Light" w:eastAsia="Arial" w:hAnsi="Calibri Light" w:cs="Calibri Light"/>
          <w:sz w:val="22"/>
          <w:szCs w:val="22"/>
        </w:rPr>
        <w:t xml:space="preserve">taip pat </w:t>
      </w:r>
      <w:r w:rsidR="00F871C1" w:rsidRPr="000E2C36">
        <w:rPr>
          <w:rFonts w:ascii="Calibri Light" w:eastAsia="Arial" w:hAnsi="Calibri Light" w:cs="Calibri Light"/>
          <w:sz w:val="22"/>
          <w:szCs w:val="22"/>
        </w:rPr>
        <w:t>turi būti nurodom</w:t>
      </w:r>
      <w:r w:rsidR="00F871C1">
        <w:rPr>
          <w:rFonts w:ascii="Calibri Light" w:eastAsia="Arial" w:hAnsi="Calibri Light" w:cs="Calibri Light"/>
          <w:sz w:val="22"/>
          <w:szCs w:val="22"/>
        </w:rPr>
        <w:t>i</w:t>
      </w:r>
      <w:r w:rsidR="00F871C1" w:rsidRPr="000E2C36">
        <w:rPr>
          <w:rFonts w:ascii="Calibri Light" w:eastAsia="Arial" w:hAnsi="Calibri Light" w:cs="Calibri Light"/>
          <w:sz w:val="22"/>
          <w:szCs w:val="22"/>
        </w:rPr>
        <w:t xml:space="preserve"> dviejų skaičių po kablelio tikslumu</w:t>
      </w:r>
      <w:r w:rsidRPr="000E2C36">
        <w:rPr>
          <w:rFonts w:ascii="Calibri Light" w:eastAsia="Arial" w:hAnsi="Calibri Light" w:cs="Calibri Light"/>
          <w:sz w:val="22"/>
          <w:szCs w:val="22"/>
        </w:rPr>
        <w:t xml:space="preserve">. </w:t>
      </w:r>
    </w:p>
    <w:p w14:paraId="63660B29" w14:textId="1C42B0DB" w:rsidR="001A3712" w:rsidRPr="000E2C36" w:rsidRDefault="00F871C1" w:rsidP="00FC0B28">
      <w:pPr>
        <w:tabs>
          <w:tab w:val="left" w:pos="1134"/>
        </w:tabs>
        <w:spacing w:after="0" w:line="240" w:lineRule="auto"/>
        <w:jc w:val="both"/>
        <w:rPr>
          <w:rFonts w:ascii="Calibri Light" w:eastAsia="Calibri" w:hAnsi="Calibri Light" w:cs="Calibri Light"/>
          <w:i/>
          <w:sz w:val="22"/>
          <w:szCs w:val="22"/>
        </w:rPr>
      </w:pPr>
      <w:r w:rsidRPr="00F871C1">
        <w:rPr>
          <w:rFonts w:ascii="Calibri Light" w:eastAsia="Arial" w:hAnsi="Calibri Light" w:cs="Calibri Light"/>
          <w:sz w:val="22"/>
          <w:szCs w:val="22"/>
        </w:rPr>
        <w:t xml:space="preserve">Šią kainą sudarančios kainos sudedamosios dalys ar įkainiai gali būti išreikštos neribojant skaičių po kablelio kiekio </w:t>
      </w:r>
      <w:bookmarkEnd w:id="31"/>
      <w:r w:rsidR="001A3712" w:rsidRPr="000E2C36">
        <w:rPr>
          <w:rFonts w:ascii="Calibri Light" w:eastAsia="Arial" w:hAnsi="Calibri Light" w:cs="Calibri Light"/>
          <w:sz w:val="22"/>
          <w:szCs w:val="22"/>
        </w:rPr>
        <w:t xml:space="preserve">Tiekėjų pasiūlymuose nurodytos kainos bus vertinamos </w:t>
      </w:r>
      <w:r w:rsidR="001A3712" w:rsidRPr="000E2C36">
        <w:rPr>
          <w:rFonts w:ascii="Calibri Light" w:hAnsi="Calibri Light" w:cs="Calibri Light"/>
          <w:sz w:val="22"/>
          <w:szCs w:val="22"/>
        </w:rPr>
        <w:t>ir lyginamos be PVM</w:t>
      </w:r>
    </w:p>
    <w:p w14:paraId="7A15AE0A" w14:textId="70E9AA9F" w:rsidR="00EE1C85" w:rsidRPr="00E73092" w:rsidRDefault="00EE1C85" w:rsidP="00983C50">
      <w:pPr>
        <w:pStyle w:val="Antrat1"/>
        <w:numPr>
          <w:ilvl w:val="0"/>
          <w:numId w:val="10"/>
        </w:numPr>
        <w:tabs>
          <w:tab w:val="left" w:pos="709"/>
        </w:tabs>
        <w:rPr>
          <w:rFonts w:ascii="Calibri Light" w:hAnsi="Calibri Light" w:cs="Calibri Light"/>
          <w:sz w:val="28"/>
          <w:szCs w:val="28"/>
        </w:rPr>
      </w:pPr>
      <w:bookmarkStart w:id="32" w:name="_Toc150256729"/>
      <w:r w:rsidRPr="00E73092">
        <w:rPr>
          <w:rFonts w:ascii="Calibri Light" w:hAnsi="Calibri Light" w:cs="Calibri Light"/>
          <w:sz w:val="28"/>
          <w:szCs w:val="28"/>
        </w:rPr>
        <w:t>Pasiūlymo galiojimo užtikrinimas</w:t>
      </w:r>
      <w:bookmarkEnd w:id="28"/>
      <w:bookmarkEnd w:id="29"/>
      <w:bookmarkEnd w:id="32"/>
    </w:p>
    <w:p w14:paraId="0849CD20" w14:textId="458787FE" w:rsidR="0000729F" w:rsidRPr="000E2C36" w:rsidRDefault="003863FC" w:rsidP="00F93382">
      <w:pPr>
        <w:pStyle w:val="Sraopastraipa"/>
        <w:numPr>
          <w:ilvl w:val="0"/>
          <w:numId w:val="43"/>
        </w:numPr>
        <w:spacing w:after="0" w:line="240" w:lineRule="auto"/>
        <w:ind w:left="0" w:firstLine="709"/>
        <w:jc w:val="both"/>
        <w:rPr>
          <w:rFonts w:ascii="Calibri Light" w:eastAsia="Calibri" w:hAnsi="Calibri Light" w:cs="Calibri Light"/>
          <w:i/>
          <w:iCs/>
          <w:color w:val="7030A0"/>
          <w:sz w:val="22"/>
          <w:szCs w:val="22"/>
        </w:rPr>
      </w:pPr>
      <w:bookmarkStart w:id="33" w:name="_Ref39658218"/>
      <w:bookmarkStart w:id="34" w:name="_Ref39658226"/>
      <w:bookmarkStart w:id="35" w:name="_Ref39658248"/>
      <w:bookmarkStart w:id="36" w:name="_Ref39658251"/>
      <w:bookmarkStart w:id="37" w:name="_Ref39485250"/>
      <w:bookmarkStart w:id="38" w:name="_Ref39485258"/>
      <w:r w:rsidRPr="000E2C36">
        <w:rPr>
          <w:rFonts w:ascii="Calibri Light" w:eastAsia="Calibri" w:hAnsi="Calibri Light" w:cs="Calibri Light"/>
          <w:sz w:val="22"/>
          <w:szCs w:val="22"/>
        </w:rPr>
        <w:t>PS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6896F1C7" w14:textId="23F40509" w:rsidR="00983C50" w:rsidRPr="00E73092" w:rsidRDefault="00040C0F" w:rsidP="00983C50">
      <w:pPr>
        <w:pStyle w:val="Antrat1"/>
        <w:numPr>
          <w:ilvl w:val="0"/>
          <w:numId w:val="45"/>
        </w:numPr>
        <w:tabs>
          <w:tab w:val="left" w:pos="709"/>
        </w:tabs>
        <w:spacing w:line="20" w:lineRule="atLeast"/>
        <w:contextualSpacing/>
        <w:rPr>
          <w:rFonts w:ascii="Calibri Light" w:hAnsi="Calibri Light" w:cs="Calibri Light"/>
          <w:sz w:val="28"/>
          <w:szCs w:val="28"/>
        </w:rPr>
      </w:pPr>
      <w:bookmarkStart w:id="39" w:name="_Toc150256730"/>
      <w:r w:rsidRPr="00E73092">
        <w:rPr>
          <w:rFonts w:ascii="Calibri Light" w:hAnsi="Calibri Light" w:cs="Calibri Light"/>
          <w:sz w:val="28"/>
          <w:szCs w:val="28"/>
        </w:rPr>
        <w:t>Elektroninis aukcionas</w:t>
      </w:r>
      <w:bookmarkEnd w:id="33"/>
      <w:bookmarkEnd w:id="34"/>
      <w:bookmarkEnd w:id="35"/>
      <w:bookmarkEnd w:id="36"/>
      <w:bookmarkEnd w:id="39"/>
    </w:p>
    <w:p w14:paraId="6D2EBEB4" w14:textId="4855D599" w:rsidR="00983C50" w:rsidRPr="00983C50" w:rsidRDefault="00BB6CB9" w:rsidP="00983C50">
      <w:pPr>
        <w:pStyle w:val="Sraopastraipa"/>
        <w:numPr>
          <w:ilvl w:val="1"/>
          <w:numId w:val="46"/>
        </w:numPr>
        <w:tabs>
          <w:tab w:val="left" w:pos="1134"/>
        </w:tabs>
        <w:spacing w:after="0" w:line="240" w:lineRule="auto"/>
        <w:ind w:left="0" w:firstLine="652"/>
        <w:jc w:val="both"/>
        <w:rPr>
          <w:rFonts w:ascii="Calibri Light" w:hAnsi="Calibri Light" w:cs="Calibri Light"/>
          <w:sz w:val="22"/>
          <w:szCs w:val="22"/>
        </w:rPr>
      </w:pPr>
      <w:r w:rsidRPr="00983C50">
        <w:rPr>
          <w:rFonts w:ascii="Calibri Light" w:hAnsi="Calibri Light" w:cs="Calibri Light"/>
          <w:sz w:val="22"/>
          <w:szCs w:val="22"/>
        </w:rPr>
        <w:t>PS</w:t>
      </w:r>
      <w:r w:rsidR="00040C0F" w:rsidRPr="00983C50">
        <w:rPr>
          <w:rFonts w:ascii="Calibri Light" w:hAnsi="Calibri Light" w:cs="Calibri Light"/>
          <w:sz w:val="22"/>
          <w:szCs w:val="22"/>
        </w:rPr>
        <w:t xml:space="preserve"> pirkime netaikys elektroninio aukciono.</w:t>
      </w:r>
      <w:r w:rsidR="00983C50" w:rsidRPr="00983C50">
        <w:rPr>
          <w:rFonts w:ascii="Calibri Light" w:hAnsi="Calibri Light" w:cs="Calibri Light"/>
          <w:sz w:val="22"/>
          <w:szCs w:val="22"/>
        </w:rPr>
        <w:t xml:space="preserve"> </w:t>
      </w:r>
      <w:r w:rsidR="00983C50" w:rsidRPr="00983C50">
        <w:rPr>
          <w:rFonts w:ascii="Calibri Light" w:hAnsi="Calibri Light" w:cs="Calibri Light"/>
          <w:color w:val="00B050"/>
          <w:sz w:val="22"/>
          <w:szCs w:val="22"/>
        </w:rPr>
        <w:t>(nuo 8.2 p. trinama)</w:t>
      </w:r>
    </w:p>
    <w:p w14:paraId="14CBD3AD" w14:textId="23B8A7AF" w:rsidR="009D0DC5" w:rsidRPr="00E73092" w:rsidRDefault="00EA001C" w:rsidP="00983C50">
      <w:pPr>
        <w:pStyle w:val="Antrat1"/>
        <w:numPr>
          <w:ilvl w:val="0"/>
          <w:numId w:val="45"/>
        </w:numPr>
        <w:tabs>
          <w:tab w:val="left" w:pos="709"/>
          <w:tab w:val="left" w:pos="1134"/>
        </w:tabs>
        <w:spacing w:line="20" w:lineRule="atLeast"/>
        <w:contextualSpacing/>
        <w:jc w:val="both"/>
        <w:rPr>
          <w:rFonts w:ascii="Calibri Light" w:hAnsi="Calibri Light" w:cs="Calibri Light"/>
          <w:sz w:val="28"/>
          <w:szCs w:val="28"/>
        </w:rPr>
      </w:pPr>
      <w:bookmarkStart w:id="40" w:name="_Ref39667303"/>
      <w:bookmarkStart w:id="41" w:name="_Ref39667308"/>
      <w:bookmarkStart w:id="42" w:name="_Toc150256731"/>
      <w:r w:rsidRPr="00E73092">
        <w:rPr>
          <w:rFonts w:ascii="Calibri Light" w:hAnsi="Calibri Light" w:cs="Calibri Light"/>
          <w:sz w:val="28"/>
          <w:szCs w:val="28"/>
        </w:rPr>
        <w:lastRenderedPageBreak/>
        <w:t>P</w:t>
      </w:r>
      <w:r w:rsidR="00014A61" w:rsidRPr="00E73092">
        <w:rPr>
          <w:rFonts w:ascii="Calibri Light" w:hAnsi="Calibri Light" w:cs="Calibri Light"/>
          <w:sz w:val="28"/>
          <w:szCs w:val="28"/>
        </w:rPr>
        <w:t>asiūlymų vertinimas</w:t>
      </w:r>
      <w:bookmarkEnd w:id="37"/>
      <w:bookmarkEnd w:id="38"/>
      <w:bookmarkEnd w:id="40"/>
      <w:bookmarkEnd w:id="41"/>
      <w:bookmarkEnd w:id="42"/>
    </w:p>
    <w:p w14:paraId="7D8EDAF3" w14:textId="3412B20E" w:rsidR="00D50D63" w:rsidRPr="000E2C36" w:rsidRDefault="002D470F" w:rsidP="00983C50">
      <w:pPr>
        <w:spacing w:after="0" w:line="240" w:lineRule="auto"/>
        <w:ind w:firstLine="709"/>
        <w:jc w:val="both"/>
        <w:rPr>
          <w:rFonts w:ascii="Calibri Light" w:hAnsi="Calibri Light" w:cs="Calibri Light"/>
          <w:sz w:val="22"/>
          <w:szCs w:val="22"/>
        </w:rPr>
      </w:pPr>
      <w:r w:rsidRPr="000E2C36">
        <w:rPr>
          <w:rFonts w:ascii="Calibri Light" w:hAnsi="Calibri Light" w:cs="Calibri Light"/>
          <w:sz w:val="22"/>
          <w:szCs w:val="22"/>
        </w:rPr>
        <w:t xml:space="preserve">9.1. </w:t>
      </w:r>
    </w:p>
    <w:p w14:paraId="50BC7989" w14:textId="1EABBC68" w:rsidR="00003A3F" w:rsidRPr="000E2C36" w:rsidRDefault="00BB6CB9" w:rsidP="00983C50">
      <w:pPr>
        <w:pStyle w:val="Sraopastraipa"/>
        <w:spacing w:after="0" w:line="240" w:lineRule="auto"/>
        <w:ind w:left="0" w:firstLine="709"/>
        <w:jc w:val="both"/>
        <w:rPr>
          <w:rFonts w:ascii="Calibri Light" w:eastAsia="Calibri" w:hAnsi="Calibri Light" w:cs="Calibri Light"/>
          <w:sz w:val="22"/>
          <w:szCs w:val="22"/>
        </w:rPr>
      </w:pPr>
      <w:r w:rsidRPr="000E2C36">
        <w:rPr>
          <w:rFonts w:ascii="Calibri Light" w:eastAsia="Calibri" w:hAnsi="Calibri Light" w:cs="Calibri Light"/>
          <w:sz w:val="22"/>
          <w:szCs w:val="22"/>
        </w:rPr>
        <w:t>PS</w:t>
      </w:r>
      <w:r w:rsidR="004E71CB" w:rsidRPr="000E2C36">
        <w:rPr>
          <w:rFonts w:ascii="Calibri Light" w:eastAsia="Calibri" w:hAnsi="Calibri Light" w:cs="Calibri Light"/>
          <w:sz w:val="22"/>
          <w:szCs w:val="22"/>
        </w:rPr>
        <w:t xml:space="preserve"> ekonomiškai naudingiausią pasiūlymą išrenka pagal </w:t>
      </w:r>
      <w:r w:rsidR="00003A3F" w:rsidRPr="000E2C36">
        <w:rPr>
          <w:rFonts w:ascii="Calibri Light" w:eastAsia="Calibri" w:hAnsi="Calibri Light" w:cs="Calibri Light"/>
          <w:sz w:val="22"/>
          <w:szCs w:val="22"/>
        </w:rPr>
        <w:t>kainos ir kokybės santykį. Duomenys, kuriuos savo pasiūlyme turi pateikti tiekėjas, vertinimo kriterijai ir tvarka, pagal kuria vertinami tiekėjo pateikti duomenys, pateikiama</w:t>
      </w:r>
      <w:r w:rsidR="004E71CB" w:rsidRPr="000E2C36">
        <w:rPr>
          <w:rFonts w:ascii="Calibri Light" w:eastAsia="Calibri" w:hAnsi="Calibri Light" w:cs="Calibri Light"/>
          <w:sz w:val="22"/>
          <w:szCs w:val="22"/>
        </w:rPr>
        <w:t xml:space="preserve"> </w:t>
      </w:r>
      <w:r w:rsidR="00CE14DF" w:rsidRPr="000E2C36">
        <w:rPr>
          <w:rFonts w:ascii="Calibri Light" w:eastAsia="Calibri" w:hAnsi="Calibri Light" w:cs="Calibri Light"/>
          <w:sz w:val="22"/>
          <w:szCs w:val="22"/>
        </w:rPr>
        <w:t>specialiųjų p</w:t>
      </w:r>
      <w:r w:rsidR="00551FA7" w:rsidRPr="000E2C36">
        <w:rPr>
          <w:rFonts w:ascii="Calibri Light" w:eastAsia="Calibri" w:hAnsi="Calibri Light" w:cs="Calibri Light"/>
          <w:sz w:val="22"/>
          <w:szCs w:val="22"/>
        </w:rPr>
        <w:t xml:space="preserve">irkimo </w:t>
      </w:r>
      <w:r w:rsidR="00913029" w:rsidRPr="000E2C36">
        <w:rPr>
          <w:rFonts w:ascii="Calibri Light" w:eastAsia="Calibri" w:hAnsi="Calibri Light" w:cs="Calibri Light"/>
          <w:sz w:val="22"/>
          <w:szCs w:val="22"/>
        </w:rPr>
        <w:t>sąlygų</w:t>
      </w:r>
      <w:r w:rsidR="00090235" w:rsidRPr="000E2C36">
        <w:rPr>
          <w:rFonts w:ascii="Calibri Light" w:eastAsia="Calibri" w:hAnsi="Calibri Light" w:cs="Calibri Light"/>
          <w:sz w:val="22"/>
          <w:szCs w:val="22"/>
        </w:rPr>
        <w:t xml:space="preserve"> </w:t>
      </w:r>
      <w:r w:rsidR="00CB3824" w:rsidRPr="000E2C36">
        <w:rPr>
          <w:rFonts w:ascii="Calibri Light" w:eastAsia="Calibri" w:hAnsi="Calibri Light" w:cs="Calibri Light"/>
          <w:sz w:val="22"/>
          <w:szCs w:val="22"/>
        </w:rPr>
        <w:t xml:space="preserve">7 </w:t>
      </w:r>
      <w:r w:rsidR="00913029" w:rsidRPr="000E2C36">
        <w:rPr>
          <w:rFonts w:ascii="Calibri Light" w:eastAsia="Calibri" w:hAnsi="Calibri Light" w:cs="Calibri Light"/>
          <w:sz w:val="22"/>
          <w:szCs w:val="22"/>
        </w:rPr>
        <w:t>priede</w:t>
      </w:r>
      <w:r w:rsidR="00090235" w:rsidRPr="000E2C36">
        <w:rPr>
          <w:rFonts w:ascii="Calibri Light" w:eastAsia="Calibri" w:hAnsi="Calibri Light" w:cs="Calibri Light"/>
          <w:sz w:val="22"/>
          <w:szCs w:val="22"/>
        </w:rPr>
        <w:t>.</w:t>
      </w:r>
      <w:r w:rsidR="00CE14DF" w:rsidRPr="000E2C36">
        <w:rPr>
          <w:rFonts w:ascii="Calibri Light" w:eastAsia="Calibri" w:hAnsi="Calibri Light" w:cs="Calibri Light"/>
          <w:sz w:val="22"/>
          <w:szCs w:val="22"/>
        </w:rPr>
        <w:t xml:space="preserve"> </w:t>
      </w:r>
    </w:p>
    <w:p w14:paraId="102136D3" w14:textId="3AFFA035" w:rsidR="00D734C6" w:rsidRPr="000E2C36" w:rsidRDefault="00D734C6" w:rsidP="00983C50">
      <w:pPr>
        <w:pStyle w:val="Sraopastraipa"/>
        <w:spacing w:after="0" w:line="20" w:lineRule="atLeast"/>
        <w:ind w:left="0" w:firstLine="709"/>
        <w:jc w:val="both"/>
        <w:rPr>
          <w:rFonts w:ascii="Calibri Light" w:eastAsiaTheme="minorHAnsi" w:hAnsi="Calibri Light" w:cs="Calibri Light"/>
          <w:bCs/>
          <w:iCs/>
          <w:sz w:val="22"/>
          <w:szCs w:val="22"/>
        </w:rPr>
      </w:pPr>
      <w:r w:rsidRPr="000E2C36">
        <w:rPr>
          <w:rFonts w:ascii="Calibri Light" w:hAnsi="Calibri Light" w:cs="Calibri Light"/>
          <w:color w:val="000000" w:themeColor="text1"/>
          <w:sz w:val="22"/>
          <w:szCs w:val="22"/>
        </w:rPr>
        <w:t xml:space="preserve">Laimėjusiu </w:t>
      </w:r>
      <w:r w:rsidR="005D7D8C" w:rsidRPr="000E2C36">
        <w:rPr>
          <w:rFonts w:ascii="Calibri Light" w:hAnsi="Calibri Light" w:cs="Calibri Light"/>
          <w:color w:val="000000" w:themeColor="text1"/>
          <w:sz w:val="22"/>
          <w:szCs w:val="22"/>
        </w:rPr>
        <w:t>pasiūlymu</w:t>
      </w:r>
      <w:r w:rsidRPr="000E2C36">
        <w:rPr>
          <w:rFonts w:ascii="Calibri Light" w:hAnsi="Calibri Light" w:cs="Calibri Light"/>
          <w:color w:val="000000" w:themeColor="text1"/>
          <w:sz w:val="22"/>
          <w:szCs w:val="22"/>
        </w:rPr>
        <w:t xml:space="preserve"> galės būti pripažintas tik 1 (vienas) </w:t>
      </w:r>
      <w:r w:rsidR="005D7D8C" w:rsidRPr="000E2C36">
        <w:rPr>
          <w:rFonts w:ascii="Calibri Light" w:hAnsi="Calibri Light" w:cs="Calibri Light"/>
          <w:color w:val="000000" w:themeColor="text1"/>
          <w:sz w:val="22"/>
          <w:szCs w:val="22"/>
        </w:rPr>
        <w:t>ekonomiškai naudingiausias pasiūlymas, esantis pasiūlymų eilės pirmojoje vietoje</w:t>
      </w:r>
      <w:r w:rsidRPr="000E2C36">
        <w:rPr>
          <w:rFonts w:ascii="Calibri Light" w:hAnsi="Calibri Light" w:cs="Calibri Light"/>
          <w:color w:val="000000" w:themeColor="text1"/>
          <w:sz w:val="22"/>
          <w:szCs w:val="22"/>
        </w:rPr>
        <w:t xml:space="preserve">. </w:t>
      </w:r>
    </w:p>
    <w:p w14:paraId="678C44CA" w14:textId="639A6821" w:rsidR="00FE7908" w:rsidRPr="00E73092" w:rsidRDefault="00FE7908" w:rsidP="002A55EF">
      <w:pPr>
        <w:pStyle w:val="Antrat1"/>
        <w:numPr>
          <w:ilvl w:val="0"/>
          <w:numId w:val="23"/>
        </w:numPr>
        <w:tabs>
          <w:tab w:val="left" w:pos="567"/>
        </w:tabs>
        <w:spacing w:line="20" w:lineRule="atLeast"/>
        <w:contextualSpacing/>
        <w:rPr>
          <w:rFonts w:ascii="Calibri Light" w:hAnsi="Calibri Light" w:cs="Calibri Light"/>
          <w:sz w:val="28"/>
          <w:szCs w:val="28"/>
        </w:rPr>
      </w:pPr>
      <w:bookmarkStart w:id="43" w:name="_Ref39425999"/>
      <w:bookmarkStart w:id="44" w:name="_Ref39426005"/>
      <w:bookmarkStart w:id="45" w:name="_Toc150256732"/>
      <w:r w:rsidRPr="00E73092">
        <w:rPr>
          <w:rFonts w:ascii="Calibri Light" w:hAnsi="Calibri Light" w:cs="Calibri Light"/>
          <w:sz w:val="28"/>
          <w:szCs w:val="28"/>
        </w:rPr>
        <w:t>S</w:t>
      </w:r>
      <w:r w:rsidR="00281735" w:rsidRPr="00E73092">
        <w:rPr>
          <w:rFonts w:ascii="Calibri Light" w:hAnsi="Calibri Light" w:cs="Calibri Light"/>
          <w:sz w:val="28"/>
          <w:szCs w:val="28"/>
        </w:rPr>
        <w:t>utarties sudarymas</w:t>
      </w:r>
      <w:bookmarkEnd w:id="43"/>
      <w:bookmarkEnd w:id="44"/>
      <w:bookmarkEnd w:id="45"/>
    </w:p>
    <w:p w14:paraId="27CAEFF7" w14:textId="0AB609F8" w:rsidR="00F57665" w:rsidRPr="00FC0B28" w:rsidRDefault="00F57665" w:rsidP="00FC0B28">
      <w:pPr>
        <w:pStyle w:val="Sraopastraipa"/>
        <w:numPr>
          <w:ilvl w:val="1"/>
          <w:numId w:val="15"/>
        </w:numPr>
        <w:spacing w:after="0" w:line="240" w:lineRule="auto"/>
        <w:ind w:left="0" w:firstLine="709"/>
        <w:jc w:val="both"/>
        <w:rPr>
          <w:rFonts w:ascii="Calibri Light" w:hAnsi="Calibri Light" w:cs="Calibri Light"/>
          <w:color w:val="000000" w:themeColor="text1"/>
          <w:sz w:val="22"/>
          <w:szCs w:val="22"/>
        </w:rPr>
      </w:pPr>
      <w:r w:rsidRPr="00FC0B28">
        <w:rPr>
          <w:rFonts w:ascii="Calibri Light" w:hAnsi="Calibri Light" w:cs="Calibri Light"/>
          <w:color w:val="000000" w:themeColor="text1"/>
          <w:sz w:val="22"/>
          <w:szCs w:val="22"/>
        </w:rPr>
        <w:t>Ši pirkimo procedūra atliekama siekiant sudaryti sutartį</w:t>
      </w:r>
      <w:r w:rsidR="009A7D11" w:rsidRPr="00FC0B28">
        <w:rPr>
          <w:rFonts w:ascii="Calibri Light" w:hAnsi="Calibri Light" w:cs="Calibri Light"/>
          <w:color w:val="000000" w:themeColor="text1"/>
          <w:sz w:val="22"/>
          <w:szCs w:val="22"/>
        </w:rPr>
        <w:t xml:space="preserve"> su tiekėju, kurio pasiūlymas</w:t>
      </w:r>
      <w:r w:rsidR="007B12FF" w:rsidRPr="00FC0B28">
        <w:rPr>
          <w:rFonts w:ascii="Calibri Light" w:hAnsi="Calibri Light" w:cs="Calibri Light"/>
          <w:color w:val="000000" w:themeColor="text1"/>
          <w:sz w:val="22"/>
          <w:szCs w:val="22"/>
        </w:rPr>
        <w:t xml:space="preserve">, vadovaujantis </w:t>
      </w:r>
      <w:r w:rsidR="008F4194" w:rsidRPr="00FC0B28">
        <w:rPr>
          <w:rFonts w:ascii="Calibri Light" w:hAnsi="Calibri Light" w:cs="Calibri Light"/>
          <w:color w:val="000000" w:themeColor="text1"/>
          <w:sz w:val="22"/>
          <w:szCs w:val="22"/>
        </w:rPr>
        <w:t>p</w:t>
      </w:r>
      <w:r w:rsidR="007B12FF" w:rsidRPr="00FC0B28">
        <w:rPr>
          <w:rFonts w:ascii="Calibri Light" w:hAnsi="Calibri Light" w:cs="Calibri Light"/>
          <w:color w:val="000000" w:themeColor="text1"/>
          <w:sz w:val="22"/>
          <w:szCs w:val="22"/>
        </w:rPr>
        <w:t xml:space="preserve">irkimo </w:t>
      </w:r>
      <w:r w:rsidR="00207E40" w:rsidRPr="00FC0B28">
        <w:rPr>
          <w:rFonts w:ascii="Calibri Light" w:hAnsi="Calibri Light" w:cs="Calibri Light"/>
          <w:color w:val="000000" w:themeColor="text1"/>
          <w:sz w:val="22"/>
          <w:szCs w:val="22"/>
        </w:rPr>
        <w:t>sąlygose</w:t>
      </w:r>
      <w:r w:rsidR="007B12FF" w:rsidRPr="00FC0B28">
        <w:rPr>
          <w:rFonts w:ascii="Calibri Light" w:hAnsi="Calibri Light" w:cs="Calibri Light"/>
          <w:color w:val="0070C0"/>
          <w:sz w:val="22"/>
          <w:szCs w:val="22"/>
        </w:rPr>
        <w:t xml:space="preserve"> </w:t>
      </w:r>
      <w:r w:rsidR="007B12FF" w:rsidRPr="00FC0B28">
        <w:rPr>
          <w:rFonts w:ascii="Calibri Light" w:hAnsi="Calibri Light" w:cs="Calibri Light"/>
          <w:color w:val="000000" w:themeColor="text1"/>
          <w:sz w:val="22"/>
          <w:szCs w:val="22"/>
        </w:rPr>
        <w:t>nustatyta tvarka</w:t>
      </w:r>
      <w:r w:rsidR="0023505D" w:rsidRPr="00FC0B28">
        <w:rPr>
          <w:rFonts w:ascii="Calibri Light" w:hAnsi="Calibri Light" w:cs="Calibri Light"/>
          <w:color w:val="000000" w:themeColor="text1"/>
          <w:sz w:val="22"/>
          <w:szCs w:val="22"/>
        </w:rPr>
        <w:t>,</w:t>
      </w:r>
      <w:r w:rsidR="009A7D11" w:rsidRPr="00FC0B28">
        <w:rPr>
          <w:rFonts w:ascii="Calibri Light" w:hAnsi="Calibri Light" w:cs="Calibri Light"/>
          <w:color w:val="000000" w:themeColor="text1"/>
          <w:sz w:val="22"/>
          <w:szCs w:val="22"/>
        </w:rPr>
        <w:t xml:space="preserve"> bus pripažintas laimėjęs</w:t>
      </w:r>
      <w:r w:rsidR="008933BC" w:rsidRPr="00FC0B28">
        <w:rPr>
          <w:rFonts w:ascii="Calibri Light" w:hAnsi="Calibri Light" w:cs="Calibri Light"/>
          <w:color w:val="000000" w:themeColor="text1"/>
          <w:sz w:val="22"/>
          <w:szCs w:val="22"/>
        </w:rPr>
        <w:t>, o jei pirkimas skaidomas į dalis – su tiekėjais, kurių pasiūlymai bus pripažinti laimėję</w:t>
      </w:r>
      <w:r w:rsidR="00F065D6" w:rsidRPr="00FC0B28">
        <w:rPr>
          <w:rFonts w:ascii="Calibri Light" w:hAnsi="Calibri Light" w:cs="Calibri Light"/>
          <w:color w:val="000000" w:themeColor="text1"/>
          <w:sz w:val="22"/>
          <w:szCs w:val="22"/>
        </w:rPr>
        <w:t xml:space="preserve">. </w:t>
      </w:r>
      <w:r w:rsidR="004B2DE4" w:rsidRPr="00FC0B28">
        <w:rPr>
          <w:rFonts w:ascii="Calibri Light" w:hAnsi="Calibri Light" w:cs="Calibri Light"/>
          <w:sz w:val="22"/>
          <w:szCs w:val="22"/>
        </w:rPr>
        <w:t xml:space="preserve">Sutarties sąlygos pateikiamos </w:t>
      </w:r>
      <w:r w:rsidR="007A5D9C" w:rsidRPr="00FC0B28">
        <w:rPr>
          <w:rFonts w:ascii="Calibri Light" w:hAnsi="Calibri Light" w:cs="Calibri Light"/>
          <w:sz w:val="22"/>
          <w:szCs w:val="22"/>
        </w:rPr>
        <w:t>P</w:t>
      </w:r>
      <w:r w:rsidR="00551FA7" w:rsidRPr="00FC0B28">
        <w:rPr>
          <w:rFonts w:ascii="Calibri Light" w:hAnsi="Calibri Light" w:cs="Calibri Light"/>
          <w:sz w:val="22"/>
          <w:szCs w:val="22"/>
        </w:rPr>
        <w:t xml:space="preserve">irkimo </w:t>
      </w:r>
      <w:r w:rsidR="00D86901" w:rsidRPr="00FC0B28">
        <w:rPr>
          <w:rFonts w:ascii="Calibri Light" w:hAnsi="Calibri Light" w:cs="Calibri Light"/>
          <w:sz w:val="22"/>
          <w:szCs w:val="22"/>
        </w:rPr>
        <w:t xml:space="preserve">sąlygų </w:t>
      </w:r>
      <w:r w:rsidR="00983C50" w:rsidRPr="00FC0B28">
        <w:rPr>
          <w:rFonts w:ascii="Calibri Light" w:hAnsi="Calibri Light" w:cs="Calibri Light"/>
          <w:sz w:val="22"/>
          <w:szCs w:val="22"/>
        </w:rPr>
        <w:t>8</w:t>
      </w:r>
      <w:r w:rsidR="003E5DD9" w:rsidRPr="00FC0B28">
        <w:rPr>
          <w:rFonts w:ascii="Calibri Light" w:hAnsi="Calibri Light" w:cs="Calibri Light"/>
          <w:sz w:val="22"/>
          <w:szCs w:val="22"/>
        </w:rPr>
        <w:t xml:space="preserve"> </w:t>
      </w:r>
      <w:r w:rsidR="00D86901" w:rsidRPr="00FC0B28">
        <w:rPr>
          <w:rFonts w:ascii="Calibri Light" w:hAnsi="Calibri Light" w:cs="Calibri Light"/>
          <w:sz w:val="22"/>
          <w:szCs w:val="22"/>
        </w:rPr>
        <w:t>priede „Sutarties projektas“</w:t>
      </w:r>
      <w:r w:rsidR="004B2DE4" w:rsidRPr="00FC0B28">
        <w:rPr>
          <w:rFonts w:ascii="Calibri Light" w:hAnsi="Calibri Light" w:cs="Calibri Light"/>
          <w:sz w:val="22"/>
          <w:szCs w:val="22"/>
        </w:rPr>
        <w:t>.</w:t>
      </w:r>
    </w:p>
    <w:bookmarkEnd w:id="2"/>
    <w:p w14:paraId="196C4C56" w14:textId="4F9AE5C6" w:rsidR="006228E0" w:rsidRDefault="006228E0" w:rsidP="006228E0">
      <w:pPr>
        <w:pStyle w:val="Antrat1"/>
        <w:rPr>
          <w:sz w:val="28"/>
          <w:szCs w:val="28"/>
        </w:rPr>
      </w:pPr>
      <w:r w:rsidRPr="006228E0">
        <w:rPr>
          <w:sz w:val="28"/>
          <w:szCs w:val="28"/>
        </w:rPr>
        <w:t>Priedai:</w:t>
      </w:r>
    </w:p>
    <w:p w14:paraId="01A482C0" w14:textId="21B849E3" w:rsidR="006228E0" w:rsidRDefault="006228E0" w:rsidP="006228E0">
      <w:pPr>
        <w:pStyle w:val="Sraopastraipa"/>
        <w:numPr>
          <w:ilvl w:val="0"/>
          <w:numId w:val="49"/>
        </w:numPr>
      </w:pPr>
      <w:r>
        <w:t>Terminai;</w:t>
      </w:r>
    </w:p>
    <w:p w14:paraId="69261881" w14:textId="47521C16" w:rsidR="006228E0" w:rsidRDefault="006228E0" w:rsidP="006228E0">
      <w:pPr>
        <w:pStyle w:val="Sraopastraipa"/>
        <w:numPr>
          <w:ilvl w:val="0"/>
          <w:numId w:val="49"/>
        </w:numPr>
      </w:pPr>
      <w:r>
        <w:t>Techninė specifikacija;</w:t>
      </w:r>
    </w:p>
    <w:p w14:paraId="57308F9C" w14:textId="47AA4D89" w:rsidR="006228E0" w:rsidRDefault="006228E0" w:rsidP="006228E0">
      <w:pPr>
        <w:pStyle w:val="Sraopastraipa"/>
        <w:numPr>
          <w:ilvl w:val="0"/>
          <w:numId w:val="49"/>
        </w:numPr>
      </w:pPr>
      <w:r>
        <w:t>Pašalinimo pagrindai;</w:t>
      </w:r>
    </w:p>
    <w:p w14:paraId="6002C445" w14:textId="3E83EE0C" w:rsidR="006228E0" w:rsidRDefault="006228E0" w:rsidP="006228E0">
      <w:pPr>
        <w:pStyle w:val="Sraopastraipa"/>
        <w:numPr>
          <w:ilvl w:val="0"/>
          <w:numId w:val="49"/>
        </w:numPr>
      </w:pPr>
      <w:r>
        <w:t>Kvalifikacijos reikalavimai;</w:t>
      </w:r>
    </w:p>
    <w:p w14:paraId="2C81693E" w14:textId="55D3E8F3" w:rsidR="006228E0" w:rsidRPr="00FC0B28" w:rsidRDefault="006228E0" w:rsidP="006228E0">
      <w:pPr>
        <w:pStyle w:val="Sraopastraipa"/>
        <w:numPr>
          <w:ilvl w:val="0"/>
          <w:numId w:val="49"/>
        </w:numPr>
        <w:rPr>
          <w:color w:val="000000" w:themeColor="text1"/>
        </w:rPr>
      </w:pPr>
      <w:r w:rsidRPr="00FC0B28">
        <w:rPr>
          <w:color w:val="000000" w:themeColor="text1"/>
        </w:rPr>
        <w:t>EBVPD;</w:t>
      </w:r>
    </w:p>
    <w:p w14:paraId="3C86CC3D" w14:textId="61322460" w:rsidR="006228E0" w:rsidRPr="00FC0B28" w:rsidRDefault="006228E0" w:rsidP="006228E0">
      <w:pPr>
        <w:pStyle w:val="Sraopastraipa"/>
        <w:numPr>
          <w:ilvl w:val="0"/>
          <w:numId w:val="49"/>
        </w:numPr>
        <w:rPr>
          <w:color w:val="000000" w:themeColor="text1"/>
        </w:rPr>
      </w:pPr>
      <w:r w:rsidRPr="00FC0B28">
        <w:rPr>
          <w:color w:val="000000" w:themeColor="text1"/>
        </w:rPr>
        <w:t>Pasiūlymo forma;</w:t>
      </w:r>
    </w:p>
    <w:p w14:paraId="32B5EDD2" w14:textId="7B69FA9F" w:rsidR="006228E0" w:rsidRPr="00FC0B28" w:rsidRDefault="006228E0" w:rsidP="006228E0">
      <w:pPr>
        <w:pStyle w:val="Sraopastraipa"/>
        <w:numPr>
          <w:ilvl w:val="0"/>
          <w:numId w:val="49"/>
        </w:numPr>
        <w:rPr>
          <w:color w:val="000000" w:themeColor="text1"/>
        </w:rPr>
      </w:pPr>
      <w:r w:rsidRPr="00FC0B28">
        <w:rPr>
          <w:color w:val="000000" w:themeColor="text1"/>
        </w:rPr>
        <w:t>Pasiūlymo vertinimo kriterijai;</w:t>
      </w:r>
    </w:p>
    <w:p w14:paraId="157B6B35" w14:textId="29417886" w:rsidR="006228E0" w:rsidRPr="00FC0B28" w:rsidRDefault="006228E0" w:rsidP="006228E0">
      <w:pPr>
        <w:pStyle w:val="Sraopastraipa"/>
        <w:numPr>
          <w:ilvl w:val="0"/>
          <w:numId w:val="49"/>
        </w:numPr>
        <w:rPr>
          <w:color w:val="000000" w:themeColor="text1"/>
        </w:rPr>
      </w:pPr>
      <w:r w:rsidRPr="00FC0B28">
        <w:rPr>
          <w:color w:val="000000" w:themeColor="text1"/>
        </w:rPr>
        <w:t>Sutarties projektas;</w:t>
      </w:r>
    </w:p>
    <w:p w14:paraId="178ABA9C" w14:textId="5E8CA3A1" w:rsidR="006228E0" w:rsidRPr="00FC0B28" w:rsidRDefault="006228E0" w:rsidP="006228E0">
      <w:pPr>
        <w:pStyle w:val="Sraopastraipa"/>
        <w:numPr>
          <w:ilvl w:val="0"/>
          <w:numId w:val="49"/>
        </w:numPr>
        <w:rPr>
          <w:color w:val="000000" w:themeColor="text1"/>
        </w:rPr>
      </w:pPr>
      <w:r w:rsidRPr="00FC0B28">
        <w:rPr>
          <w:color w:val="000000" w:themeColor="text1"/>
        </w:rPr>
        <w:t>VPT patvirtintos formos Tiekėjo deklaracija;</w:t>
      </w:r>
    </w:p>
    <w:p w14:paraId="223097A6" w14:textId="46265E1F" w:rsidR="006228E0" w:rsidRPr="00FC0B28" w:rsidRDefault="006228E0" w:rsidP="006228E0">
      <w:pPr>
        <w:pStyle w:val="Sraopastraipa"/>
        <w:numPr>
          <w:ilvl w:val="0"/>
          <w:numId w:val="49"/>
        </w:numPr>
        <w:rPr>
          <w:color w:val="000000" w:themeColor="text1"/>
        </w:rPr>
      </w:pPr>
      <w:r w:rsidRPr="00FC0B28">
        <w:rPr>
          <w:color w:val="000000" w:themeColor="text1"/>
        </w:rPr>
        <w:t>Tiekėjo deklaracija;</w:t>
      </w:r>
    </w:p>
    <w:p w14:paraId="134462B0" w14:textId="1203CA86" w:rsidR="006228E0" w:rsidRPr="00FC0B28" w:rsidRDefault="006228E0" w:rsidP="006228E0">
      <w:pPr>
        <w:pStyle w:val="Sraopastraipa"/>
        <w:numPr>
          <w:ilvl w:val="0"/>
          <w:numId w:val="49"/>
        </w:numPr>
        <w:rPr>
          <w:color w:val="000000" w:themeColor="text1"/>
        </w:rPr>
      </w:pPr>
      <w:r w:rsidRPr="00FC0B28">
        <w:rPr>
          <w:color w:val="000000" w:themeColor="text1"/>
        </w:rPr>
        <w:t>Tiekėjo deklaracija (fiziniam asmeniui)</w:t>
      </w:r>
    </w:p>
    <w:p w14:paraId="1C4D2321" w14:textId="45A66FF0" w:rsidR="00FC0B28" w:rsidRPr="00FC0B28" w:rsidRDefault="00FC0B28" w:rsidP="006228E0">
      <w:pPr>
        <w:pStyle w:val="Sraopastraipa"/>
        <w:numPr>
          <w:ilvl w:val="0"/>
          <w:numId w:val="49"/>
        </w:numPr>
        <w:rPr>
          <w:color w:val="000000" w:themeColor="text1"/>
        </w:rPr>
      </w:pPr>
      <w:r w:rsidRPr="00FC0B28">
        <w:rPr>
          <w:color w:val="000000" w:themeColor="text1"/>
        </w:rPr>
        <w:t>Tiekėjo įvykdytų sutarčių sąrašas</w:t>
      </w:r>
    </w:p>
    <w:p w14:paraId="2826B120" w14:textId="714246A2" w:rsidR="008D704D" w:rsidRDefault="008D704D" w:rsidP="003A4DB3">
      <w:pPr>
        <w:jc w:val="both"/>
        <w:rPr>
          <w:rFonts w:ascii="Calibri Light" w:eastAsia="Calibri" w:hAnsi="Calibri Light" w:cs="Calibri Light"/>
          <w:color w:val="0070C0"/>
        </w:rPr>
      </w:pPr>
    </w:p>
    <w:p w14:paraId="75909745" w14:textId="77777777" w:rsidR="00FC0B28" w:rsidRPr="00076BA7" w:rsidRDefault="00FC0B28" w:rsidP="003A4DB3">
      <w:pPr>
        <w:jc w:val="both"/>
        <w:rPr>
          <w:rFonts w:ascii="Calibri Light" w:eastAsia="Calibri" w:hAnsi="Calibri Light" w:cs="Calibri Light"/>
          <w:color w:val="0070C0"/>
        </w:rPr>
      </w:pPr>
    </w:p>
    <w:sectPr w:rsidR="00FC0B28" w:rsidRPr="00076BA7" w:rsidSect="00D923DB">
      <w:footerReference w:type="default" r:id="rId12"/>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46B684" w14:textId="77777777" w:rsidR="00C22DB1" w:rsidRDefault="00C22DB1" w:rsidP="00D05666">
      <w:r>
        <w:separator/>
      </w:r>
    </w:p>
  </w:endnote>
  <w:endnote w:type="continuationSeparator" w:id="0">
    <w:p w14:paraId="5A649C39" w14:textId="77777777" w:rsidR="00C22DB1" w:rsidRDefault="00C22DB1" w:rsidP="00D05666">
      <w:r>
        <w:continuationSeparator/>
      </w:r>
    </w:p>
  </w:endnote>
  <w:endnote w:type="continuationNotice" w:id="1">
    <w:p w14:paraId="436536F8" w14:textId="77777777" w:rsidR="00C22DB1" w:rsidRDefault="00C22D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8155228"/>
      <w:docPartObj>
        <w:docPartGallery w:val="Page Numbers (Bottom of Page)"/>
        <w:docPartUnique/>
      </w:docPartObj>
    </w:sdtPr>
    <w:sdtEndPr/>
    <w:sdtContent>
      <w:p w14:paraId="6A5299C9" w14:textId="19DB3489" w:rsidR="00D923DB" w:rsidRDefault="00D923DB">
        <w:pPr>
          <w:pStyle w:val="Porat"/>
          <w:jc w:val="right"/>
        </w:pPr>
        <w:r>
          <w:fldChar w:fldCharType="begin"/>
        </w:r>
        <w:r>
          <w:instrText>PAGE   \* MERGEFORMAT</w:instrText>
        </w:r>
        <w:r>
          <w:fldChar w:fldCharType="separate"/>
        </w:r>
        <w:r>
          <w:t>2</w:t>
        </w:r>
        <w:r>
          <w:fldChar w:fldCharType="end"/>
        </w:r>
      </w:p>
    </w:sdtContent>
  </w:sdt>
  <w:p w14:paraId="4EA0FC9C" w14:textId="77777777" w:rsidR="00D923DB" w:rsidRDefault="00D923D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063CC0" w14:textId="77777777" w:rsidR="00C22DB1" w:rsidRDefault="00C22DB1" w:rsidP="00D05666">
      <w:r>
        <w:separator/>
      </w:r>
    </w:p>
  </w:footnote>
  <w:footnote w:type="continuationSeparator" w:id="0">
    <w:p w14:paraId="7F78DD4F" w14:textId="77777777" w:rsidR="00C22DB1" w:rsidRDefault="00C22DB1" w:rsidP="00D05666">
      <w:r>
        <w:continuationSeparator/>
      </w:r>
    </w:p>
  </w:footnote>
  <w:footnote w:type="continuationNotice" w:id="1">
    <w:p w14:paraId="56ABB6CD" w14:textId="77777777" w:rsidR="00C22DB1" w:rsidRDefault="00C22DB1">
      <w:pPr>
        <w:spacing w:after="0" w:line="240" w:lineRule="auto"/>
      </w:pPr>
    </w:p>
  </w:footnote>
  <w:footnote w:id="2">
    <w:p w14:paraId="7704EB27" w14:textId="12BE1FB2" w:rsidR="00B44684" w:rsidRDefault="00220555" w:rsidP="00B44684">
      <w:pPr>
        <w:pStyle w:val="Puslapioinaostekstas"/>
      </w:pPr>
      <w:r>
        <w:rPr>
          <w:rStyle w:val="Puslapioinaosnuoroda"/>
        </w:rPr>
        <w:footnoteRef/>
      </w:r>
      <w:r>
        <w:t xml:space="preserve"> </w:t>
      </w:r>
      <w:r w:rsidR="00B44684" w:rsidRPr="00B44684">
        <w:t>https://www.e-tar.lt/portal/lt/legalAct/</w:t>
      </w:r>
      <w:hyperlink r:id="rId1" w:history="1">
        <w:r w:rsidR="00B44684" w:rsidRPr="00B44684">
          <w:rPr>
            <w:rStyle w:val="Hipersaitas"/>
          </w:rPr>
          <w:t>ac5a5e30878f11ed8df094f359a60216</w:t>
        </w:r>
      </w:hyperlink>
    </w:p>
    <w:p w14:paraId="25A27A53" w14:textId="77777777" w:rsidR="00220555" w:rsidRDefault="00220555" w:rsidP="00220555">
      <w:pPr>
        <w:pStyle w:val="Puslapioinaostekstas"/>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09552081"/>
    <w:multiLevelType w:val="multilevel"/>
    <w:tmpl w:val="9BEC56C2"/>
    <w:lvl w:ilvl="0">
      <w:start w:val="1"/>
      <w:numFmt w:val="none"/>
      <w:lvlText w:val="5.1."/>
      <w:lvlJc w:val="left"/>
      <w:pPr>
        <w:ind w:left="360" w:hanging="360"/>
      </w:pPr>
      <w:rPr>
        <w:rFonts w:hint="default"/>
        <w:color w:val="auto"/>
      </w:rPr>
    </w:lvl>
    <w:lvl w:ilvl="1">
      <w:start w:val="1"/>
      <w:numFmt w:val="decimal"/>
      <w:lvlText w:val="5.%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84412B"/>
    <w:multiLevelType w:val="multilevel"/>
    <w:tmpl w:val="8DB0FA44"/>
    <w:lvl w:ilvl="0">
      <w:start w:val="4"/>
      <w:numFmt w:val="decimal"/>
      <w:lvlText w:val="%1."/>
      <w:lvlJc w:val="left"/>
      <w:pPr>
        <w:ind w:left="360" w:hanging="360"/>
      </w:pPr>
      <w:rPr>
        <w:rFonts w:cstheme="minorBidi" w:hint="default"/>
      </w:rPr>
    </w:lvl>
    <w:lvl w:ilvl="1">
      <w:start w:val="1"/>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440" w:hanging="1440"/>
      </w:pPr>
      <w:rPr>
        <w:rFonts w:cstheme="minorBidi" w:hint="default"/>
      </w:rPr>
    </w:lvl>
  </w:abstractNum>
  <w:abstractNum w:abstractNumId="4" w15:restartNumberingAfterBreak="0">
    <w:nsid w:val="0AE51720"/>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5" w15:restartNumberingAfterBreak="0">
    <w:nsid w:val="0F1C488E"/>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6"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7" w15:restartNumberingAfterBreak="0">
    <w:nsid w:val="15ED4E4D"/>
    <w:multiLevelType w:val="multilevel"/>
    <w:tmpl w:val="0CB284A0"/>
    <w:lvl w:ilvl="0">
      <w:start w:val="7"/>
      <w:numFmt w:val="none"/>
      <w:lvlText w:val="7.1."/>
      <w:lvlJc w:val="left"/>
      <w:pPr>
        <w:ind w:left="504" w:hanging="504"/>
      </w:pPr>
      <w:rPr>
        <w:rFonts w:eastAsia="Calibri" w:hint="default"/>
        <w:b w:val="0"/>
        <w:bCs w:val="0"/>
        <w:i w:val="0"/>
        <w:iCs w:val="0"/>
        <w:color w:val="auto"/>
        <w:u w:val="none"/>
      </w:rPr>
    </w:lvl>
    <w:lvl w:ilvl="1">
      <w:start w:val="3"/>
      <w:numFmt w:val="none"/>
      <w:lvlRestart w:val="0"/>
      <w:lvlText w:val="7.3."/>
      <w:lvlJc w:val="left"/>
      <w:pPr>
        <w:ind w:left="504" w:hanging="504"/>
      </w:pPr>
      <w:rPr>
        <w:rFonts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7%2.2.%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8" w15:restartNumberingAfterBreak="0">
    <w:nsid w:val="174B47DF"/>
    <w:multiLevelType w:val="multilevel"/>
    <w:tmpl w:val="BDDEA388"/>
    <w:lvl w:ilvl="0">
      <w:start w:val="7"/>
      <w:numFmt w:val="decimal"/>
      <w:lvlText w:val="%1."/>
      <w:lvlJc w:val="left"/>
      <w:pPr>
        <w:ind w:left="360" w:hanging="360"/>
      </w:pPr>
      <w:rPr>
        <w:rFonts w:hint="default"/>
        <w:color w:val="2E74B5" w:themeColor="accent5" w:themeShade="BF"/>
      </w:rPr>
    </w:lvl>
    <w:lvl w:ilvl="1">
      <w:start w:val="4"/>
      <w:numFmt w:val="decimal"/>
      <w:lvlText w:val="%1.%2."/>
      <w:lvlJc w:val="left"/>
      <w:pPr>
        <w:ind w:left="864" w:hanging="360"/>
      </w:pPr>
      <w:rPr>
        <w:rFonts w:hint="default"/>
        <w:color w:val="auto"/>
      </w:rPr>
    </w:lvl>
    <w:lvl w:ilvl="2">
      <w:start w:val="1"/>
      <w:numFmt w:val="decimal"/>
      <w:lvlText w:val="%1.%2.%3."/>
      <w:lvlJc w:val="left"/>
      <w:pPr>
        <w:ind w:left="1728" w:hanging="720"/>
      </w:pPr>
      <w:rPr>
        <w:rFonts w:hint="default"/>
        <w:color w:val="auto"/>
      </w:rPr>
    </w:lvl>
    <w:lvl w:ilvl="3">
      <w:start w:val="1"/>
      <w:numFmt w:val="decimal"/>
      <w:lvlText w:val="%1.%2.%3.%4."/>
      <w:lvlJc w:val="left"/>
      <w:pPr>
        <w:ind w:left="2232" w:hanging="720"/>
      </w:pPr>
      <w:rPr>
        <w:rFonts w:hint="default"/>
        <w:color w:val="auto"/>
      </w:rPr>
    </w:lvl>
    <w:lvl w:ilvl="4">
      <w:start w:val="1"/>
      <w:numFmt w:val="decimal"/>
      <w:lvlText w:val="%1.%2.%3.%4.%5."/>
      <w:lvlJc w:val="left"/>
      <w:pPr>
        <w:ind w:left="3096" w:hanging="1080"/>
      </w:pPr>
      <w:rPr>
        <w:rFonts w:hint="default"/>
        <w:color w:val="auto"/>
      </w:rPr>
    </w:lvl>
    <w:lvl w:ilvl="5">
      <w:start w:val="1"/>
      <w:numFmt w:val="decimal"/>
      <w:lvlText w:val="%1.%2.%3.%4.%5.%6."/>
      <w:lvlJc w:val="left"/>
      <w:pPr>
        <w:ind w:left="3600" w:hanging="1080"/>
      </w:pPr>
      <w:rPr>
        <w:rFonts w:hint="default"/>
        <w:color w:val="auto"/>
      </w:rPr>
    </w:lvl>
    <w:lvl w:ilvl="6">
      <w:start w:val="1"/>
      <w:numFmt w:val="decimal"/>
      <w:lvlText w:val="%1.%2.%3.%4.%5.%6.%7."/>
      <w:lvlJc w:val="left"/>
      <w:pPr>
        <w:ind w:left="4464" w:hanging="1440"/>
      </w:pPr>
      <w:rPr>
        <w:rFonts w:hint="default"/>
        <w:color w:val="auto"/>
      </w:rPr>
    </w:lvl>
    <w:lvl w:ilvl="7">
      <w:start w:val="1"/>
      <w:numFmt w:val="decimal"/>
      <w:lvlText w:val="%1.%2.%3.%4.%5.%6.%7.%8."/>
      <w:lvlJc w:val="left"/>
      <w:pPr>
        <w:ind w:left="4968" w:hanging="1440"/>
      </w:pPr>
      <w:rPr>
        <w:rFonts w:hint="default"/>
        <w:color w:val="auto"/>
      </w:rPr>
    </w:lvl>
    <w:lvl w:ilvl="8">
      <w:start w:val="1"/>
      <w:numFmt w:val="decimal"/>
      <w:lvlText w:val="%1.%2.%3.%4.%5.%6.%7.%8.%9."/>
      <w:lvlJc w:val="left"/>
      <w:pPr>
        <w:ind w:left="5472" w:hanging="1440"/>
      </w:pPr>
      <w:rPr>
        <w:rFonts w:hint="default"/>
        <w:color w:val="auto"/>
      </w:rPr>
    </w:lvl>
  </w:abstractNum>
  <w:abstractNum w:abstractNumId="9" w15:restartNumberingAfterBreak="0">
    <w:nsid w:val="18F639AF"/>
    <w:multiLevelType w:val="multilevel"/>
    <w:tmpl w:val="1BD2B846"/>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921"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0" w15:restartNumberingAfterBreak="0">
    <w:nsid w:val="24DD6168"/>
    <w:multiLevelType w:val="multilevel"/>
    <w:tmpl w:val="B37AFC1A"/>
    <w:lvl w:ilvl="0">
      <w:start w:val="1"/>
      <w:numFmt w:val="none"/>
      <w:lvlText w:val="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6DE4A27"/>
    <w:multiLevelType w:val="hybridMultilevel"/>
    <w:tmpl w:val="ED464614"/>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2" w15:restartNumberingAfterBreak="0">
    <w:nsid w:val="2B370514"/>
    <w:multiLevelType w:val="multilevel"/>
    <w:tmpl w:val="8DDEFC5E"/>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none"/>
      <w:isLgl/>
      <w:lvlText w:val="8.3.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F10F0F"/>
    <w:multiLevelType w:val="hybridMultilevel"/>
    <w:tmpl w:val="DE52B03A"/>
    <w:lvl w:ilvl="0" w:tplc="351613C0">
      <w:start w:val="1"/>
      <w:numFmt w:val="decimal"/>
      <w:lvlText w:val="%1."/>
      <w:lvlJc w:val="left"/>
      <w:pPr>
        <w:ind w:left="2400" w:hanging="360"/>
      </w:pPr>
    </w:lvl>
    <w:lvl w:ilvl="1" w:tplc="24BA695E">
      <w:start w:val="1"/>
      <w:numFmt w:val="decimal"/>
      <w:lvlText w:val="%2."/>
      <w:lvlJc w:val="left"/>
      <w:pPr>
        <w:ind w:left="2400" w:hanging="360"/>
      </w:pPr>
    </w:lvl>
    <w:lvl w:ilvl="2" w:tplc="9E50F402">
      <w:start w:val="1"/>
      <w:numFmt w:val="decimal"/>
      <w:lvlText w:val="%3."/>
      <w:lvlJc w:val="left"/>
      <w:pPr>
        <w:ind w:left="2400" w:hanging="360"/>
      </w:pPr>
    </w:lvl>
    <w:lvl w:ilvl="3" w:tplc="AF3E63D6">
      <w:start w:val="1"/>
      <w:numFmt w:val="decimal"/>
      <w:lvlText w:val="%4."/>
      <w:lvlJc w:val="left"/>
      <w:pPr>
        <w:ind w:left="2400" w:hanging="360"/>
      </w:pPr>
    </w:lvl>
    <w:lvl w:ilvl="4" w:tplc="74E4B332">
      <w:start w:val="1"/>
      <w:numFmt w:val="decimal"/>
      <w:lvlText w:val="%5."/>
      <w:lvlJc w:val="left"/>
      <w:pPr>
        <w:ind w:left="2400" w:hanging="360"/>
      </w:pPr>
    </w:lvl>
    <w:lvl w:ilvl="5" w:tplc="F5AC805C">
      <w:start w:val="1"/>
      <w:numFmt w:val="decimal"/>
      <w:lvlText w:val="%6."/>
      <w:lvlJc w:val="left"/>
      <w:pPr>
        <w:ind w:left="2400" w:hanging="360"/>
      </w:pPr>
    </w:lvl>
    <w:lvl w:ilvl="6" w:tplc="A644F2A2">
      <w:start w:val="1"/>
      <w:numFmt w:val="decimal"/>
      <w:lvlText w:val="%7."/>
      <w:lvlJc w:val="left"/>
      <w:pPr>
        <w:ind w:left="2400" w:hanging="360"/>
      </w:pPr>
    </w:lvl>
    <w:lvl w:ilvl="7" w:tplc="B486F8E0">
      <w:start w:val="1"/>
      <w:numFmt w:val="decimal"/>
      <w:lvlText w:val="%8."/>
      <w:lvlJc w:val="left"/>
      <w:pPr>
        <w:ind w:left="2400" w:hanging="360"/>
      </w:pPr>
    </w:lvl>
    <w:lvl w:ilvl="8" w:tplc="425AC3BC">
      <w:start w:val="1"/>
      <w:numFmt w:val="decimal"/>
      <w:lvlText w:val="%9."/>
      <w:lvlJc w:val="left"/>
      <w:pPr>
        <w:ind w:left="2400" w:hanging="360"/>
      </w:pPr>
    </w:lvl>
  </w:abstractNum>
  <w:abstractNum w:abstractNumId="14" w15:restartNumberingAfterBreak="0">
    <w:nsid w:val="2F411186"/>
    <w:multiLevelType w:val="multilevel"/>
    <w:tmpl w:val="19A2E49E"/>
    <w:lvl w:ilvl="0">
      <w:start w:val="1"/>
      <w:numFmt w:val="decimal"/>
      <w:lvlText w:val="%1."/>
      <w:lvlJc w:val="left"/>
      <w:pPr>
        <w:ind w:left="360" w:hanging="360"/>
      </w:pPr>
      <w:rPr>
        <w:rFonts w:hint="default"/>
        <w:b w:val="0"/>
        <w:bCs w:val="0"/>
      </w:rPr>
    </w:lvl>
    <w:lvl w:ilvl="1">
      <w:start w:val="1"/>
      <w:numFmt w:val="decimal"/>
      <w:lvlText w:val="%1.%2."/>
      <w:lvlJc w:val="left"/>
      <w:pPr>
        <w:ind w:left="927"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1BB040F"/>
    <w:multiLevelType w:val="hybridMultilevel"/>
    <w:tmpl w:val="AAB2DAD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7" w15:restartNumberingAfterBreak="0">
    <w:nsid w:val="37D357EA"/>
    <w:multiLevelType w:val="hybridMultilevel"/>
    <w:tmpl w:val="CB668052"/>
    <w:lvl w:ilvl="0" w:tplc="3CAA9236">
      <w:start w:val="1"/>
      <w:numFmt w:val="decimal"/>
      <w:lvlText w:val="%1."/>
      <w:lvlJc w:val="left"/>
      <w:pPr>
        <w:ind w:left="2400" w:hanging="360"/>
      </w:pPr>
    </w:lvl>
    <w:lvl w:ilvl="1" w:tplc="8EC008EE">
      <w:start w:val="1"/>
      <w:numFmt w:val="decimal"/>
      <w:lvlText w:val="%2."/>
      <w:lvlJc w:val="left"/>
      <w:pPr>
        <w:ind w:left="2400" w:hanging="360"/>
      </w:pPr>
    </w:lvl>
    <w:lvl w:ilvl="2" w:tplc="0D76BFE6">
      <w:start w:val="1"/>
      <w:numFmt w:val="decimal"/>
      <w:lvlText w:val="%3."/>
      <w:lvlJc w:val="left"/>
      <w:pPr>
        <w:ind w:left="2400" w:hanging="360"/>
      </w:pPr>
    </w:lvl>
    <w:lvl w:ilvl="3" w:tplc="57606F60">
      <w:start w:val="1"/>
      <w:numFmt w:val="decimal"/>
      <w:lvlText w:val="%4."/>
      <w:lvlJc w:val="left"/>
      <w:pPr>
        <w:ind w:left="2400" w:hanging="360"/>
      </w:pPr>
    </w:lvl>
    <w:lvl w:ilvl="4" w:tplc="343E9DC2">
      <w:start w:val="1"/>
      <w:numFmt w:val="decimal"/>
      <w:lvlText w:val="%5."/>
      <w:lvlJc w:val="left"/>
      <w:pPr>
        <w:ind w:left="2400" w:hanging="360"/>
      </w:pPr>
    </w:lvl>
    <w:lvl w:ilvl="5" w:tplc="9DFAFE10">
      <w:start w:val="1"/>
      <w:numFmt w:val="decimal"/>
      <w:lvlText w:val="%6."/>
      <w:lvlJc w:val="left"/>
      <w:pPr>
        <w:ind w:left="2400" w:hanging="360"/>
      </w:pPr>
    </w:lvl>
    <w:lvl w:ilvl="6" w:tplc="4A003922">
      <w:start w:val="1"/>
      <w:numFmt w:val="decimal"/>
      <w:lvlText w:val="%7."/>
      <w:lvlJc w:val="left"/>
      <w:pPr>
        <w:ind w:left="2400" w:hanging="360"/>
      </w:pPr>
    </w:lvl>
    <w:lvl w:ilvl="7" w:tplc="54C0BB5C">
      <w:start w:val="1"/>
      <w:numFmt w:val="decimal"/>
      <w:lvlText w:val="%8."/>
      <w:lvlJc w:val="left"/>
      <w:pPr>
        <w:ind w:left="2400" w:hanging="360"/>
      </w:pPr>
    </w:lvl>
    <w:lvl w:ilvl="8" w:tplc="705032B4">
      <w:start w:val="1"/>
      <w:numFmt w:val="decimal"/>
      <w:lvlText w:val="%9."/>
      <w:lvlJc w:val="left"/>
      <w:pPr>
        <w:ind w:left="2400" w:hanging="360"/>
      </w:pPr>
    </w:lvl>
  </w:abstractNum>
  <w:abstractNum w:abstractNumId="18" w15:restartNumberingAfterBreak="0">
    <w:nsid w:val="3A2728A8"/>
    <w:multiLevelType w:val="multilevel"/>
    <w:tmpl w:val="95A67DFE"/>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A4813AE"/>
    <w:multiLevelType w:val="multilevel"/>
    <w:tmpl w:val="FC8AC76E"/>
    <w:lvl w:ilvl="0">
      <w:start w:val="1"/>
      <w:numFmt w:val="none"/>
      <w:isLgl/>
      <w:lvlText w:val="7.1."/>
      <w:lvlJc w:val="left"/>
      <w:pPr>
        <w:ind w:left="1224" w:hanging="360"/>
      </w:pPr>
      <w:rPr>
        <w:rFonts w:hint="default"/>
      </w:rPr>
    </w:lvl>
    <w:lvl w:ilvl="1">
      <w:start w:val="1"/>
      <w:numFmt w:val="lowerLetter"/>
      <w:lvlText w:val="%2."/>
      <w:lvlJc w:val="left"/>
      <w:pPr>
        <w:ind w:left="1944" w:hanging="360"/>
      </w:pPr>
      <w:rPr>
        <w:rFonts w:hint="default"/>
      </w:rPr>
    </w:lvl>
    <w:lvl w:ilvl="2">
      <w:start w:val="1"/>
      <w:numFmt w:val="lowerRoman"/>
      <w:lvlText w:val="%3."/>
      <w:lvlJc w:val="right"/>
      <w:pPr>
        <w:ind w:left="2664" w:hanging="180"/>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20" w15:restartNumberingAfterBreak="0">
    <w:nsid w:val="3EA449B4"/>
    <w:multiLevelType w:val="multilevel"/>
    <w:tmpl w:val="B37AFC1A"/>
    <w:lvl w:ilvl="0">
      <w:start w:val="1"/>
      <w:numFmt w:val="none"/>
      <w:lvlText w:val="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F166E7D"/>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14C4E03"/>
    <w:multiLevelType w:val="multilevel"/>
    <w:tmpl w:val="B37AFC1A"/>
    <w:lvl w:ilvl="0">
      <w:start w:val="1"/>
      <w:numFmt w:val="none"/>
      <w:lvlText w:val="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1BD3098"/>
    <w:multiLevelType w:val="multilevel"/>
    <w:tmpl w:val="0D3E646C"/>
    <w:lvl w:ilvl="0">
      <w:start w:val="3"/>
      <w:numFmt w:val="decimal"/>
      <w:lvlText w:val="%1."/>
      <w:lvlJc w:val="left"/>
      <w:pPr>
        <w:ind w:left="360" w:hanging="360"/>
      </w:pPr>
      <w:rPr>
        <w:rFonts w:eastAsia="Calibri" w:hint="default"/>
        <w:color w:val="00B050"/>
      </w:rPr>
    </w:lvl>
    <w:lvl w:ilvl="1">
      <w:start w:val="2"/>
      <w:numFmt w:val="decimal"/>
      <w:lvlText w:val="%1.1."/>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4"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25" w15:restartNumberingAfterBreak="0">
    <w:nsid w:val="437F165B"/>
    <w:multiLevelType w:val="multilevel"/>
    <w:tmpl w:val="2DD844C8"/>
    <w:lvl w:ilvl="0">
      <w:start w:val="7"/>
      <w:numFmt w:val="none"/>
      <w:lvlText w:val="7.2."/>
      <w:lvlJc w:val="left"/>
      <w:pPr>
        <w:ind w:left="504" w:hanging="504"/>
      </w:pPr>
      <w:rPr>
        <w:rFonts w:eastAsia="Calibri" w:hint="default"/>
        <w:b w:val="0"/>
        <w:bCs w:val="0"/>
        <w:i w:val="0"/>
        <w:iCs w:val="0"/>
        <w:color w:val="auto"/>
        <w:u w:val="none"/>
      </w:rPr>
    </w:lvl>
    <w:lvl w:ilvl="1">
      <w:start w:val="3"/>
      <w:numFmt w:val="none"/>
      <w:lvlRestart w:val="0"/>
      <w:lvlText w:val="7.3."/>
      <w:lvlJc w:val="left"/>
      <w:pPr>
        <w:ind w:left="504" w:hanging="504"/>
      </w:pPr>
      <w:rPr>
        <w:rFonts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7%2.2.%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6" w15:restartNumberingAfterBreak="0">
    <w:nsid w:val="462B2BA9"/>
    <w:multiLevelType w:val="hybridMultilevel"/>
    <w:tmpl w:val="4210EE14"/>
    <w:lvl w:ilvl="0" w:tplc="30C68254">
      <w:start w:val="1"/>
      <w:numFmt w:val="decimal"/>
      <w:lvlText w:val="%1."/>
      <w:lvlJc w:val="left"/>
      <w:pPr>
        <w:ind w:left="2400" w:hanging="360"/>
      </w:pPr>
    </w:lvl>
    <w:lvl w:ilvl="1" w:tplc="745E99BE">
      <w:start w:val="1"/>
      <w:numFmt w:val="decimal"/>
      <w:lvlText w:val="%2."/>
      <w:lvlJc w:val="left"/>
      <w:pPr>
        <w:ind w:left="2400" w:hanging="360"/>
      </w:pPr>
    </w:lvl>
    <w:lvl w:ilvl="2" w:tplc="928A54DC">
      <w:start w:val="1"/>
      <w:numFmt w:val="decimal"/>
      <w:lvlText w:val="%3."/>
      <w:lvlJc w:val="left"/>
      <w:pPr>
        <w:ind w:left="2400" w:hanging="360"/>
      </w:pPr>
    </w:lvl>
    <w:lvl w:ilvl="3" w:tplc="CDF6F0F2">
      <w:start w:val="1"/>
      <w:numFmt w:val="decimal"/>
      <w:lvlText w:val="%4."/>
      <w:lvlJc w:val="left"/>
      <w:pPr>
        <w:ind w:left="2400" w:hanging="360"/>
      </w:pPr>
    </w:lvl>
    <w:lvl w:ilvl="4" w:tplc="3580019A">
      <w:start w:val="1"/>
      <w:numFmt w:val="decimal"/>
      <w:lvlText w:val="%5."/>
      <w:lvlJc w:val="left"/>
      <w:pPr>
        <w:ind w:left="2400" w:hanging="360"/>
      </w:pPr>
    </w:lvl>
    <w:lvl w:ilvl="5" w:tplc="F3989668">
      <w:start w:val="1"/>
      <w:numFmt w:val="decimal"/>
      <w:lvlText w:val="%6."/>
      <w:lvlJc w:val="left"/>
      <w:pPr>
        <w:ind w:left="2400" w:hanging="360"/>
      </w:pPr>
    </w:lvl>
    <w:lvl w:ilvl="6" w:tplc="7714B23E">
      <w:start w:val="1"/>
      <w:numFmt w:val="decimal"/>
      <w:lvlText w:val="%7."/>
      <w:lvlJc w:val="left"/>
      <w:pPr>
        <w:ind w:left="2400" w:hanging="360"/>
      </w:pPr>
    </w:lvl>
    <w:lvl w:ilvl="7" w:tplc="64021860">
      <w:start w:val="1"/>
      <w:numFmt w:val="decimal"/>
      <w:lvlText w:val="%8."/>
      <w:lvlJc w:val="left"/>
      <w:pPr>
        <w:ind w:left="2400" w:hanging="360"/>
      </w:pPr>
    </w:lvl>
    <w:lvl w:ilvl="8" w:tplc="9A10C6E8">
      <w:start w:val="1"/>
      <w:numFmt w:val="decimal"/>
      <w:lvlText w:val="%9."/>
      <w:lvlJc w:val="left"/>
      <w:pPr>
        <w:ind w:left="2400" w:hanging="360"/>
      </w:pPr>
    </w:lvl>
  </w:abstractNum>
  <w:abstractNum w:abstractNumId="27" w15:restartNumberingAfterBreak="0">
    <w:nsid w:val="496C7CB2"/>
    <w:multiLevelType w:val="multilevel"/>
    <w:tmpl w:val="5E4885C2"/>
    <w:lvl w:ilvl="0">
      <w:start w:val="7"/>
      <w:numFmt w:val="none"/>
      <w:lvlText w:val="8."/>
      <w:lvlJc w:val="left"/>
      <w:pPr>
        <w:ind w:left="504" w:hanging="504"/>
      </w:pPr>
      <w:rPr>
        <w:rFonts w:eastAsia="Calibri" w:hint="default"/>
        <w:b w:val="0"/>
        <w:bCs w:val="0"/>
        <w:u w:val="none"/>
      </w:rPr>
    </w:lvl>
    <w:lvl w:ilvl="1">
      <w:start w:val="3"/>
      <w:numFmt w:val="none"/>
      <w:lvlRestart w:val="0"/>
      <w:isLgl/>
      <w:lvlText w:val="7.3."/>
      <w:lvlJc w:val="left"/>
      <w:pPr>
        <w:ind w:left="504" w:hanging="504"/>
      </w:pPr>
      <w:rPr>
        <w:rFonts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7%2.2.%4."/>
      <w:lvlJc w:val="left"/>
      <w:pPr>
        <w:ind w:left="2850" w:hanging="720"/>
      </w:pPr>
      <w:rPr>
        <w:rFonts w:eastAsia="Calibri" w:hint="default"/>
        <w:i w:val="0"/>
        <w:iCs w:val="0"/>
        <w:color w:val="auto"/>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8"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9" w15:restartNumberingAfterBreak="0">
    <w:nsid w:val="4DBD191E"/>
    <w:multiLevelType w:val="multilevel"/>
    <w:tmpl w:val="261207EC"/>
    <w:lvl w:ilvl="0">
      <w:start w:val="9"/>
      <w:numFmt w:val="decimal"/>
      <w:lvlText w:val="%1."/>
      <w:lvlJc w:val="left"/>
      <w:pPr>
        <w:ind w:left="504" w:hanging="504"/>
      </w:pPr>
      <w:rPr>
        <w:rFonts w:eastAsia="Calibri" w:hint="default"/>
        <w:b w:val="0"/>
        <w:bCs w:val="0"/>
        <w:u w:val="none"/>
      </w:rPr>
    </w:lvl>
    <w:lvl w:ilvl="1">
      <w:start w:val="2"/>
      <w:numFmt w:val="decimal"/>
      <w:lvlText w:val="%1.%2."/>
      <w:lvlJc w:val="left"/>
      <w:pPr>
        <w:ind w:left="929"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0" w15:restartNumberingAfterBreak="0">
    <w:nsid w:val="4E5B4850"/>
    <w:multiLevelType w:val="multilevel"/>
    <w:tmpl w:val="E2186466"/>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none"/>
      <w:isLgl/>
      <w:lvlText w:val="8.3.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2771"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3" w15:restartNumberingAfterBreak="0">
    <w:nsid w:val="5894651F"/>
    <w:multiLevelType w:val="multilevel"/>
    <w:tmpl w:val="055E300C"/>
    <w:lvl w:ilvl="0">
      <w:start w:val="3"/>
      <w:numFmt w:val="decimal"/>
      <w:lvlText w:val="%1."/>
      <w:lvlJc w:val="left"/>
      <w:pPr>
        <w:ind w:left="360" w:hanging="360"/>
      </w:pPr>
      <w:rPr>
        <w:rFonts w:eastAsia="Calibri" w:hint="default"/>
        <w:color w:val="00B050"/>
      </w:rPr>
    </w:lvl>
    <w:lvl w:ilvl="1">
      <w:start w:val="2"/>
      <w:numFmt w:val="none"/>
      <w:lvlText w:val="3.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34" w15:restartNumberingAfterBreak="0">
    <w:nsid w:val="5C1F552A"/>
    <w:multiLevelType w:val="multilevel"/>
    <w:tmpl w:val="0EC291F6"/>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E232D1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0537C4"/>
    <w:multiLevelType w:val="multilevel"/>
    <w:tmpl w:val="AF3AD34E"/>
    <w:lvl w:ilvl="0">
      <w:start w:val="1"/>
      <w:numFmt w:val="none"/>
      <w:isLgl/>
      <w:lvlText w:val="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4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4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3"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6"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7" w15:restartNumberingAfterBreak="0">
    <w:nsid w:val="6F8046CA"/>
    <w:multiLevelType w:val="hybridMultilevel"/>
    <w:tmpl w:val="76ECA1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46F1239"/>
    <w:multiLevelType w:val="multilevel"/>
    <w:tmpl w:val="DF94B7C4"/>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9" w15:restartNumberingAfterBreak="0">
    <w:nsid w:val="747A38CE"/>
    <w:multiLevelType w:val="multilevel"/>
    <w:tmpl w:val="830031A0"/>
    <w:lvl w:ilvl="0">
      <w:start w:val="7"/>
      <w:numFmt w:val="none"/>
      <w:lvlText w:val="7."/>
      <w:lvlJc w:val="left"/>
      <w:pPr>
        <w:ind w:left="504" w:hanging="504"/>
      </w:pPr>
      <w:rPr>
        <w:rFonts w:eastAsia="Calibri" w:hint="default"/>
        <w:b w:val="0"/>
        <w:bCs w:val="0"/>
        <w:u w:val="none"/>
      </w:rPr>
    </w:lvl>
    <w:lvl w:ilvl="1">
      <w:start w:val="3"/>
      <w:numFmt w:val="none"/>
      <w:lvlRestart w:val="0"/>
      <w:lvlText w:val="7.3."/>
      <w:lvlJc w:val="left"/>
      <w:pPr>
        <w:ind w:left="504" w:hanging="504"/>
      </w:pPr>
      <w:rPr>
        <w:rFonts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7%2.2.%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50" w15:restartNumberingAfterBreak="0">
    <w:nsid w:val="751F74E3"/>
    <w:multiLevelType w:val="multilevel"/>
    <w:tmpl w:val="4D5C360C"/>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none"/>
      <w:isLgl/>
      <w:lvlText w:val="8.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77BF20B4"/>
    <w:multiLevelType w:val="hybridMultilevel"/>
    <w:tmpl w:val="850A651E"/>
    <w:lvl w:ilvl="0" w:tplc="8C8C62FA">
      <w:start w:val="1"/>
      <w:numFmt w:val="decimal"/>
      <w:lvlText w:val="%1."/>
      <w:lvlJc w:val="left"/>
      <w:pPr>
        <w:ind w:left="2400" w:hanging="360"/>
      </w:pPr>
    </w:lvl>
    <w:lvl w:ilvl="1" w:tplc="896EB326">
      <w:start w:val="1"/>
      <w:numFmt w:val="decimal"/>
      <w:lvlText w:val="%2."/>
      <w:lvlJc w:val="left"/>
      <w:pPr>
        <w:ind w:left="2400" w:hanging="360"/>
      </w:pPr>
    </w:lvl>
    <w:lvl w:ilvl="2" w:tplc="311C8B14">
      <w:start w:val="1"/>
      <w:numFmt w:val="decimal"/>
      <w:lvlText w:val="%3."/>
      <w:lvlJc w:val="left"/>
      <w:pPr>
        <w:ind w:left="2400" w:hanging="360"/>
      </w:pPr>
    </w:lvl>
    <w:lvl w:ilvl="3" w:tplc="1BCCE81A">
      <w:start w:val="1"/>
      <w:numFmt w:val="decimal"/>
      <w:lvlText w:val="%4."/>
      <w:lvlJc w:val="left"/>
      <w:pPr>
        <w:ind w:left="2400" w:hanging="360"/>
      </w:pPr>
    </w:lvl>
    <w:lvl w:ilvl="4" w:tplc="F0C8D9E4">
      <w:start w:val="1"/>
      <w:numFmt w:val="decimal"/>
      <w:lvlText w:val="%5."/>
      <w:lvlJc w:val="left"/>
      <w:pPr>
        <w:ind w:left="2400" w:hanging="360"/>
      </w:pPr>
    </w:lvl>
    <w:lvl w:ilvl="5" w:tplc="ACD28C4E">
      <w:start w:val="1"/>
      <w:numFmt w:val="decimal"/>
      <w:lvlText w:val="%6."/>
      <w:lvlJc w:val="left"/>
      <w:pPr>
        <w:ind w:left="2400" w:hanging="360"/>
      </w:pPr>
    </w:lvl>
    <w:lvl w:ilvl="6" w:tplc="32BA8798">
      <w:start w:val="1"/>
      <w:numFmt w:val="decimal"/>
      <w:lvlText w:val="%7."/>
      <w:lvlJc w:val="left"/>
      <w:pPr>
        <w:ind w:left="2400" w:hanging="360"/>
      </w:pPr>
    </w:lvl>
    <w:lvl w:ilvl="7" w:tplc="395CDAA0">
      <w:start w:val="1"/>
      <w:numFmt w:val="decimal"/>
      <w:lvlText w:val="%8."/>
      <w:lvlJc w:val="left"/>
      <w:pPr>
        <w:ind w:left="2400" w:hanging="360"/>
      </w:pPr>
    </w:lvl>
    <w:lvl w:ilvl="8" w:tplc="ECEEEE24">
      <w:start w:val="1"/>
      <w:numFmt w:val="decimal"/>
      <w:lvlText w:val="%9."/>
      <w:lvlJc w:val="left"/>
      <w:pPr>
        <w:ind w:left="2400" w:hanging="360"/>
      </w:pPr>
    </w:lvl>
  </w:abstractNum>
  <w:abstractNum w:abstractNumId="52"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53" w15:restartNumberingAfterBreak="0">
    <w:nsid w:val="7FF231EA"/>
    <w:multiLevelType w:val="hybridMultilevel"/>
    <w:tmpl w:val="523090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27765243">
    <w:abstractNumId w:val="14"/>
  </w:num>
  <w:num w:numId="2" w16cid:durableId="207184103">
    <w:abstractNumId w:val="6"/>
  </w:num>
  <w:num w:numId="3" w16cid:durableId="1528367431">
    <w:abstractNumId w:val="37"/>
  </w:num>
  <w:num w:numId="4" w16cid:durableId="1865055254">
    <w:abstractNumId w:val="45"/>
  </w:num>
  <w:num w:numId="5" w16cid:durableId="1484615006">
    <w:abstractNumId w:val="42"/>
  </w:num>
  <w:num w:numId="6" w16cid:durableId="607934237">
    <w:abstractNumId w:val="32"/>
  </w:num>
  <w:num w:numId="7" w16cid:durableId="408162091">
    <w:abstractNumId w:val="52"/>
  </w:num>
  <w:num w:numId="8" w16cid:durableId="12269543">
    <w:abstractNumId w:val="48"/>
  </w:num>
  <w:num w:numId="9" w16cid:durableId="749809940">
    <w:abstractNumId w:val="1"/>
  </w:num>
  <w:num w:numId="10" w16cid:durableId="412043720">
    <w:abstractNumId w:val="49"/>
  </w:num>
  <w:num w:numId="11" w16cid:durableId="1996449446">
    <w:abstractNumId w:val="46"/>
  </w:num>
  <w:num w:numId="12" w16cid:durableId="1482305889">
    <w:abstractNumId w:val="41"/>
  </w:num>
  <w:num w:numId="13" w16cid:durableId="32313854">
    <w:abstractNumId w:val="24"/>
  </w:num>
  <w:num w:numId="14" w16cid:durableId="1318921492">
    <w:abstractNumId w:val="31"/>
  </w:num>
  <w:num w:numId="15" w16cid:durableId="1864435576">
    <w:abstractNumId w:val="44"/>
  </w:num>
  <w:num w:numId="16" w16cid:durableId="632713381">
    <w:abstractNumId w:val="16"/>
  </w:num>
  <w:num w:numId="17" w16cid:durableId="908003526">
    <w:abstractNumId w:val="40"/>
  </w:num>
  <w:num w:numId="18" w16cid:durableId="899094921">
    <w:abstractNumId w:val="36"/>
  </w:num>
  <w:num w:numId="19" w16cid:durableId="1300502556">
    <w:abstractNumId w:val="38"/>
  </w:num>
  <w:num w:numId="20" w16cid:durableId="799080699">
    <w:abstractNumId w:val="43"/>
  </w:num>
  <w:num w:numId="21" w16cid:durableId="984163811">
    <w:abstractNumId w:val="0"/>
  </w:num>
  <w:num w:numId="22" w16cid:durableId="894975807">
    <w:abstractNumId w:val="28"/>
  </w:num>
  <w:num w:numId="23" w16cid:durableId="695619077">
    <w:abstractNumId w:val="29"/>
  </w:num>
  <w:num w:numId="24" w16cid:durableId="1441998333">
    <w:abstractNumId w:val="11"/>
  </w:num>
  <w:num w:numId="25" w16cid:durableId="962884603">
    <w:abstractNumId w:val="15"/>
  </w:num>
  <w:num w:numId="26" w16cid:durableId="1278609481">
    <w:abstractNumId w:val="53"/>
  </w:num>
  <w:num w:numId="27" w16cid:durableId="1818914201">
    <w:abstractNumId w:val="35"/>
  </w:num>
  <w:num w:numId="28" w16cid:durableId="1055349540">
    <w:abstractNumId w:val="18"/>
  </w:num>
  <w:num w:numId="29" w16cid:durableId="684600169">
    <w:abstractNumId w:val="5"/>
  </w:num>
  <w:num w:numId="30" w16cid:durableId="1356736985">
    <w:abstractNumId w:val="4"/>
  </w:num>
  <w:num w:numId="31" w16cid:durableId="484588195">
    <w:abstractNumId w:val="23"/>
  </w:num>
  <w:num w:numId="32" w16cid:durableId="741029451">
    <w:abstractNumId w:val="33"/>
  </w:num>
  <w:num w:numId="33" w16cid:durableId="1056660077">
    <w:abstractNumId w:val="21"/>
  </w:num>
  <w:num w:numId="34" w16cid:durableId="1426266137">
    <w:abstractNumId w:val="20"/>
  </w:num>
  <w:num w:numId="35" w16cid:durableId="229460764">
    <w:abstractNumId w:val="10"/>
  </w:num>
  <w:num w:numId="36" w16cid:durableId="90514419">
    <w:abstractNumId w:val="22"/>
  </w:num>
  <w:num w:numId="37" w16cid:durableId="648752971">
    <w:abstractNumId w:val="39"/>
  </w:num>
  <w:num w:numId="38" w16cid:durableId="136537096">
    <w:abstractNumId w:val="34"/>
  </w:num>
  <w:num w:numId="39" w16cid:durableId="1261765558">
    <w:abstractNumId w:val="2"/>
  </w:num>
  <w:num w:numId="40" w16cid:durableId="1744646958">
    <w:abstractNumId w:val="9"/>
  </w:num>
  <w:num w:numId="41" w16cid:durableId="2108113705">
    <w:abstractNumId w:val="19"/>
  </w:num>
  <w:num w:numId="42" w16cid:durableId="2042238037">
    <w:abstractNumId w:val="27"/>
  </w:num>
  <w:num w:numId="43" w16cid:durableId="1955626166">
    <w:abstractNumId w:val="7"/>
  </w:num>
  <w:num w:numId="44" w16cid:durableId="1207449727">
    <w:abstractNumId w:val="25"/>
  </w:num>
  <w:num w:numId="45" w16cid:durableId="1954434994">
    <w:abstractNumId w:val="8"/>
  </w:num>
  <w:num w:numId="46" w16cid:durableId="812212805">
    <w:abstractNumId w:val="12"/>
  </w:num>
  <w:num w:numId="47" w16cid:durableId="1680614733">
    <w:abstractNumId w:val="30"/>
  </w:num>
  <w:num w:numId="48" w16cid:durableId="33238196">
    <w:abstractNumId w:val="50"/>
  </w:num>
  <w:num w:numId="49" w16cid:durableId="1560630505">
    <w:abstractNumId w:val="47"/>
  </w:num>
  <w:num w:numId="50" w16cid:durableId="138032762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5871828">
    <w:abstractNumId w:val="17"/>
  </w:num>
  <w:num w:numId="52" w16cid:durableId="1001195773">
    <w:abstractNumId w:val="51"/>
  </w:num>
  <w:num w:numId="53" w16cid:durableId="860170650">
    <w:abstractNumId w:val="26"/>
  </w:num>
  <w:num w:numId="54" w16cid:durableId="980305380">
    <w:abstractNumId w:val="13"/>
  </w:num>
  <w:num w:numId="55" w16cid:durableId="1221290643">
    <w:abstractNumId w:val="3"/>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glė Brusokienė">
    <w15:presenceInfo w15:providerId="AD" w15:userId="S::EgleBr@vanduo.lt::f8377c09-d542-45d3-b924-229fc06bec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29F"/>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27928"/>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36"/>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BA7"/>
    <w:rsid w:val="00076FB7"/>
    <w:rsid w:val="00077583"/>
    <w:rsid w:val="000775B4"/>
    <w:rsid w:val="00080396"/>
    <w:rsid w:val="00080DFD"/>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37F2"/>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526B"/>
    <w:rsid w:val="000B5E84"/>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C36"/>
    <w:rsid w:val="000E2FD9"/>
    <w:rsid w:val="000E301B"/>
    <w:rsid w:val="000E31D4"/>
    <w:rsid w:val="000E3448"/>
    <w:rsid w:val="000E37BD"/>
    <w:rsid w:val="000E3E3A"/>
    <w:rsid w:val="000E430C"/>
    <w:rsid w:val="000E458D"/>
    <w:rsid w:val="000E4BE5"/>
    <w:rsid w:val="000E4E0B"/>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1D7"/>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E17"/>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579D"/>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CAA"/>
    <w:rsid w:val="00173E9D"/>
    <w:rsid w:val="001741F9"/>
    <w:rsid w:val="00174A4C"/>
    <w:rsid w:val="00174EE0"/>
    <w:rsid w:val="0017506F"/>
    <w:rsid w:val="0017533E"/>
    <w:rsid w:val="001767C6"/>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4A2A"/>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1EE8"/>
    <w:rsid w:val="001A2163"/>
    <w:rsid w:val="001A225E"/>
    <w:rsid w:val="001A25FD"/>
    <w:rsid w:val="001A2693"/>
    <w:rsid w:val="001A2E70"/>
    <w:rsid w:val="001A3712"/>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18ED"/>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1AE"/>
    <w:rsid w:val="001E250F"/>
    <w:rsid w:val="001E2BC5"/>
    <w:rsid w:val="001E3801"/>
    <w:rsid w:val="001E3D5A"/>
    <w:rsid w:val="001E4891"/>
    <w:rsid w:val="001E4C29"/>
    <w:rsid w:val="001E4DB2"/>
    <w:rsid w:val="001E5701"/>
    <w:rsid w:val="001E61DF"/>
    <w:rsid w:val="001E729B"/>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6A77"/>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55"/>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0F86"/>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081B"/>
    <w:rsid w:val="002713FB"/>
    <w:rsid w:val="00271411"/>
    <w:rsid w:val="002716D8"/>
    <w:rsid w:val="00271C5D"/>
    <w:rsid w:val="00272038"/>
    <w:rsid w:val="002721E5"/>
    <w:rsid w:val="0027236E"/>
    <w:rsid w:val="00272857"/>
    <w:rsid w:val="0027399D"/>
    <w:rsid w:val="00273F59"/>
    <w:rsid w:val="00274C8A"/>
    <w:rsid w:val="00274E50"/>
    <w:rsid w:val="002750DD"/>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B30"/>
    <w:rsid w:val="002A1EB6"/>
    <w:rsid w:val="002A25D9"/>
    <w:rsid w:val="002A3B3E"/>
    <w:rsid w:val="002A3C89"/>
    <w:rsid w:val="002A43AA"/>
    <w:rsid w:val="002A4AC9"/>
    <w:rsid w:val="002A5143"/>
    <w:rsid w:val="002A55EF"/>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1DA"/>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E6CB8"/>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65F"/>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5A4"/>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15C"/>
    <w:rsid w:val="00354AB4"/>
    <w:rsid w:val="00355501"/>
    <w:rsid w:val="00355743"/>
    <w:rsid w:val="00355846"/>
    <w:rsid w:val="003559E0"/>
    <w:rsid w:val="00356A9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298C"/>
    <w:rsid w:val="00373245"/>
    <w:rsid w:val="00373C97"/>
    <w:rsid w:val="003741D5"/>
    <w:rsid w:val="00374529"/>
    <w:rsid w:val="00374650"/>
    <w:rsid w:val="00374A04"/>
    <w:rsid w:val="00375417"/>
    <w:rsid w:val="0037545E"/>
    <w:rsid w:val="003754D9"/>
    <w:rsid w:val="003754FA"/>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F5A"/>
    <w:rsid w:val="00385D49"/>
    <w:rsid w:val="003863FC"/>
    <w:rsid w:val="00386E76"/>
    <w:rsid w:val="003903FB"/>
    <w:rsid w:val="00390B20"/>
    <w:rsid w:val="0039114B"/>
    <w:rsid w:val="0039183A"/>
    <w:rsid w:val="00391FE7"/>
    <w:rsid w:val="0039299B"/>
    <w:rsid w:val="00393698"/>
    <w:rsid w:val="0039371E"/>
    <w:rsid w:val="00394C27"/>
    <w:rsid w:val="00394E63"/>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4DB3"/>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5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23EC"/>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9FE"/>
    <w:rsid w:val="003E1D80"/>
    <w:rsid w:val="003E2280"/>
    <w:rsid w:val="003E23F7"/>
    <w:rsid w:val="003E2796"/>
    <w:rsid w:val="003E4314"/>
    <w:rsid w:val="003E436D"/>
    <w:rsid w:val="003E4AC7"/>
    <w:rsid w:val="003E4DB9"/>
    <w:rsid w:val="003E51C1"/>
    <w:rsid w:val="003E5DD9"/>
    <w:rsid w:val="003E6626"/>
    <w:rsid w:val="003E664F"/>
    <w:rsid w:val="003E713F"/>
    <w:rsid w:val="003E7F39"/>
    <w:rsid w:val="003F084C"/>
    <w:rsid w:val="003F092C"/>
    <w:rsid w:val="003F0DA7"/>
    <w:rsid w:val="003F0DB9"/>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5B5"/>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87"/>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4BC1"/>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5CCC"/>
    <w:rsid w:val="00436201"/>
    <w:rsid w:val="004375A5"/>
    <w:rsid w:val="00437883"/>
    <w:rsid w:val="00441140"/>
    <w:rsid w:val="00441581"/>
    <w:rsid w:val="004417E5"/>
    <w:rsid w:val="00442E06"/>
    <w:rsid w:val="00442F8D"/>
    <w:rsid w:val="004432C7"/>
    <w:rsid w:val="004434CC"/>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2FB"/>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81D"/>
    <w:rsid w:val="00472910"/>
    <w:rsid w:val="00472F7A"/>
    <w:rsid w:val="00472F8C"/>
    <w:rsid w:val="0047399D"/>
    <w:rsid w:val="00473DA9"/>
    <w:rsid w:val="00474427"/>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3EAB"/>
    <w:rsid w:val="004847DE"/>
    <w:rsid w:val="00484906"/>
    <w:rsid w:val="00484E76"/>
    <w:rsid w:val="0048587E"/>
    <w:rsid w:val="00485E23"/>
    <w:rsid w:val="0048654D"/>
    <w:rsid w:val="004867B9"/>
    <w:rsid w:val="00486B0D"/>
    <w:rsid w:val="00486DCD"/>
    <w:rsid w:val="004873D5"/>
    <w:rsid w:val="004905CE"/>
    <w:rsid w:val="004909FF"/>
    <w:rsid w:val="004923AA"/>
    <w:rsid w:val="00492891"/>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5B24"/>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7EE"/>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2B1"/>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5AFE"/>
    <w:rsid w:val="004F6FEF"/>
    <w:rsid w:val="004F7943"/>
    <w:rsid w:val="005002B8"/>
    <w:rsid w:val="005006B2"/>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1B30"/>
    <w:rsid w:val="005321FB"/>
    <w:rsid w:val="0053254A"/>
    <w:rsid w:val="005325E2"/>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1FF8"/>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7A0"/>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0EB"/>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3D1"/>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1B2B"/>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73A"/>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8E0"/>
    <w:rsid w:val="00623F37"/>
    <w:rsid w:val="00623F56"/>
    <w:rsid w:val="006242E9"/>
    <w:rsid w:val="006250F6"/>
    <w:rsid w:val="006251BE"/>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4F7"/>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0F9B"/>
    <w:rsid w:val="00681CB7"/>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8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6B33"/>
    <w:rsid w:val="006C749B"/>
    <w:rsid w:val="006C7941"/>
    <w:rsid w:val="006D0A3A"/>
    <w:rsid w:val="006D0D4C"/>
    <w:rsid w:val="006D0EC0"/>
    <w:rsid w:val="006D1119"/>
    <w:rsid w:val="006D224F"/>
    <w:rsid w:val="006D2363"/>
    <w:rsid w:val="006D2B1E"/>
    <w:rsid w:val="006D2D16"/>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23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00CA"/>
    <w:rsid w:val="00771A43"/>
    <w:rsid w:val="00771D7A"/>
    <w:rsid w:val="00771EC8"/>
    <w:rsid w:val="007720C2"/>
    <w:rsid w:val="00772335"/>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3A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46EA"/>
    <w:rsid w:val="007E50FE"/>
    <w:rsid w:val="007E5F3B"/>
    <w:rsid w:val="007E5F55"/>
    <w:rsid w:val="007E625C"/>
    <w:rsid w:val="007E680A"/>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6E3B"/>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715"/>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2B9"/>
    <w:rsid w:val="0083270B"/>
    <w:rsid w:val="0083310A"/>
    <w:rsid w:val="008335C6"/>
    <w:rsid w:val="00833AB8"/>
    <w:rsid w:val="00834CBF"/>
    <w:rsid w:val="00835378"/>
    <w:rsid w:val="008358C9"/>
    <w:rsid w:val="00835AA5"/>
    <w:rsid w:val="00836AC1"/>
    <w:rsid w:val="00837056"/>
    <w:rsid w:val="008409D4"/>
    <w:rsid w:val="00840BEE"/>
    <w:rsid w:val="008412F1"/>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45D4"/>
    <w:rsid w:val="00875609"/>
    <w:rsid w:val="00875E60"/>
    <w:rsid w:val="00876B29"/>
    <w:rsid w:val="00876B6A"/>
    <w:rsid w:val="00876F48"/>
    <w:rsid w:val="00877A5D"/>
    <w:rsid w:val="008802B8"/>
    <w:rsid w:val="00880930"/>
    <w:rsid w:val="00881064"/>
    <w:rsid w:val="00881B1D"/>
    <w:rsid w:val="0088228F"/>
    <w:rsid w:val="00882826"/>
    <w:rsid w:val="00882956"/>
    <w:rsid w:val="008834C6"/>
    <w:rsid w:val="00884B13"/>
    <w:rsid w:val="00884D1B"/>
    <w:rsid w:val="0088536D"/>
    <w:rsid w:val="008877C1"/>
    <w:rsid w:val="00887B5D"/>
    <w:rsid w:val="008919DA"/>
    <w:rsid w:val="00891A20"/>
    <w:rsid w:val="00892977"/>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8B6"/>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925"/>
    <w:rsid w:val="008C0A0F"/>
    <w:rsid w:val="008C0CD5"/>
    <w:rsid w:val="008C1D31"/>
    <w:rsid w:val="008C1E31"/>
    <w:rsid w:val="008C230B"/>
    <w:rsid w:val="008C23CE"/>
    <w:rsid w:val="008C2A3F"/>
    <w:rsid w:val="008C39ED"/>
    <w:rsid w:val="008C3D60"/>
    <w:rsid w:val="008C3FB4"/>
    <w:rsid w:val="008C4071"/>
    <w:rsid w:val="008C450D"/>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4E8E"/>
    <w:rsid w:val="008D6DD2"/>
    <w:rsid w:val="008D6F67"/>
    <w:rsid w:val="008D6FCC"/>
    <w:rsid w:val="008D704D"/>
    <w:rsid w:val="008E02DE"/>
    <w:rsid w:val="008E0E04"/>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609D"/>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3A57"/>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3C50"/>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8C3"/>
    <w:rsid w:val="009D0C3F"/>
    <w:rsid w:val="009D0DC5"/>
    <w:rsid w:val="009D1038"/>
    <w:rsid w:val="009D184C"/>
    <w:rsid w:val="009D2F13"/>
    <w:rsid w:val="009D2F4F"/>
    <w:rsid w:val="009D3D17"/>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22F"/>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897"/>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1FD4"/>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8DB"/>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043"/>
    <w:rsid w:val="00A8071F"/>
    <w:rsid w:val="00A80C02"/>
    <w:rsid w:val="00A80D01"/>
    <w:rsid w:val="00A81620"/>
    <w:rsid w:val="00A81AA2"/>
    <w:rsid w:val="00A81B5E"/>
    <w:rsid w:val="00A81FB7"/>
    <w:rsid w:val="00A8207E"/>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593"/>
    <w:rsid w:val="00AB5657"/>
    <w:rsid w:val="00AB5B22"/>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1BC4"/>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3AD"/>
    <w:rsid w:val="00AF1430"/>
    <w:rsid w:val="00AF176A"/>
    <w:rsid w:val="00AF17A1"/>
    <w:rsid w:val="00AF1844"/>
    <w:rsid w:val="00AF19EE"/>
    <w:rsid w:val="00AF220D"/>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1F57"/>
    <w:rsid w:val="00B03CE0"/>
    <w:rsid w:val="00B05A03"/>
    <w:rsid w:val="00B06A47"/>
    <w:rsid w:val="00B06EA0"/>
    <w:rsid w:val="00B07665"/>
    <w:rsid w:val="00B1096B"/>
    <w:rsid w:val="00B1123C"/>
    <w:rsid w:val="00B11EBF"/>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684"/>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B96"/>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40"/>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40E"/>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1B1"/>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D1D"/>
    <w:rsid w:val="00BA6EE1"/>
    <w:rsid w:val="00BA733E"/>
    <w:rsid w:val="00BA74D7"/>
    <w:rsid w:val="00BB0514"/>
    <w:rsid w:val="00BB0FC8"/>
    <w:rsid w:val="00BB174C"/>
    <w:rsid w:val="00BB1ED5"/>
    <w:rsid w:val="00BB22B8"/>
    <w:rsid w:val="00BB2F46"/>
    <w:rsid w:val="00BB3B0E"/>
    <w:rsid w:val="00BB410E"/>
    <w:rsid w:val="00BB45B4"/>
    <w:rsid w:val="00BB45DF"/>
    <w:rsid w:val="00BB4852"/>
    <w:rsid w:val="00BB4A57"/>
    <w:rsid w:val="00BB4FB3"/>
    <w:rsid w:val="00BB5270"/>
    <w:rsid w:val="00BB536B"/>
    <w:rsid w:val="00BB54F0"/>
    <w:rsid w:val="00BB6B79"/>
    <w:rsid w:val="00BB6CB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1F98"/>
    <w:rsid w:val="00BD22D9"/>
    <w:rsid w:val="00BD3C64"/>
    <w:rsid w:val="00BD41D7"/>
    <w:rsid w:val="00BD4544"/>
    <w:rsid w:val="00BD584D"/>
    <w:rsid w:val="00BD65B2"/>
    <w:rsid w:val="00BD7C43"/>
    <w:rsid w:val="00BE0114"/>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6E8E"/>
    <w:rsid w:val="00BF73B5"/>
    <w:rsid w:val="00BF780E"/>
    <w:rsid w:val="00C001E2"/>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2DB1"/>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416"/>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1702"/>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33C"/>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824"/>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2EEF"/>
    <w:rsid w:val="00CC3078"/>
    <w:rsid w:val="00CC3925"/>
    <w:rsid w:val="00CC396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A4"/>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1A4"/>
    <w:rsid w:val="00CF06D5"/>
    <w:rsid w:val="00CF06DE"/>
    <w:rsid w:val="00CF0E17"/>
    <w:rsid w:val="00CF14EB"/>
    <w:rsid w:val="00CF1D58"/>
    <w:rsid w:val="00CF1F79"/>
    <w:rsid w:val="00CF2677"/>
    <w:rsid w:val="00CF2CB6"/>
    <w:rsid w:val="00CF49FD"/>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5AAC"/>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628D"/>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2B5"/>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2FD9"/>
    <w:rsid w:val="00D734C6"/>
    <w:rsid w:val="00D73765"/>
    <w:rsid w:val="00D7377C"/>
    <w:rsid w:val="00D740D9"/>
    <w:rsid w:val="00D74236"/>
    <w:rsid w:val="00D75062"/>
    <w:rsid w:val="00D76CA3"/>
    <w:rsid w:val="00D77078"/>
    <w:rsid w:val="00D77C78"/>
    <w:rsid w:val="00D8046D"/>
    <w:rsid w:val="00D80CDF"/>
    <w:rsid w:val="00D8178E"/>
    <w:rsid w:val="00D820FC"/>
    <w:rsid w:val="00D828A0"/>
    <w:rsid w:val="00D83945"/>
    <w:rsid w:val="00D840DA"/>
    <w:rsid w:val="00D84542"/>
    <w:rsid w:val="00D8625D"/>
    <w:rsid w:val="00D86901"/>
    <w:rsid w:val="00D86A7B"/>
    <w:rsid w:val="00D8792F"/>
    <w:rsid w:val="00D8795A"/>
    <w:rsid w:val="00D90B3E"/>
    <w:rsid w:val="00D90C01"/>
    <w:rsid w:val="00D91242"/>
    <w:rsid w:val="00D91789"/>
    <w:rsid w:val="00D92083"/>
    <w:rsid w:val="00D923DB"/>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3D93"/>
    <w:rsid w:val="00DA43B4"/>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3BF"/>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381"/>
    <w:rsid w:val="00DC5C9E"/>
    <w:rsid w:val="00DC6585"/>
    <w:rsid w:val="00DC6D15"/>
    <w:rsid w:val="00DC6E53"/>
    <w:rsid w:val="00DC6EAB"/>
    <w:rsid w:val="00DC7145"/>
    <w:rsid w:val="00DC71E2"/>
    <w:rsid w:val="00DC7576"/>
    <w:rsid w:val="00DC7642"/>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3AA"/>
    <w:rsid w:val="00DD5A6E"/>
    <w:rsid w:val="00DD5EB4"/>
    <w:rsid w:val="00DD6064"/>
    <w:rsid w:val="00DD6138"/>
    <w:rsid w:val="00DD6240"/>
    <w:rsid w:val="00DD649E"/>
    <w:rsid w:val="00DD65A3"/>
    <w:rsid w:val="00DD7697"/>
    <w:rsid w:val="00DD772F"/>
    <w:rsid w:val="00DDB847"/>
    <w:rsid w:val="00DE0954"/>
    <w:rsid w:val="00DE0A53"/>
    <w:rsid w:val="00DE16A4"/>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E7D2F"/>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68A"/>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7C4C"/>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00"/>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3092"/>
    <w:rsid w:val="00E75068"/>
    <w:rsid w:val="00E76292"/>
    <w:rsid w:val="00E76434"/>
    <w:rsid w:val="00E76A3A"/>
    <w:rsid w:val="00E77D11"/>
    <w:rsid w:val="00E80EDE"/>
    <w:rsid w:val="00E81505"/>
    <w:rsid w:val="00E81709"/>
    <w:rsid w:val="00E81834"/>
    <w:rsid w:val="00E81CD8"/>
    <w:rsid w:val="00E81D97"/>
    <w:rsid w:val="00E81E81"/>
    <w:rsid w:val="00E8279E"/>
    <w:rsid w:val="00E829DA"/>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22"/>
    <w:rsid w:val="00E96378"/>
    <w:rsid w:val="00E9667A"/>
    <w:rsid w:val="00E96E22"/>
    <w:rsid w:val="00E97228"/>
    <w:rsid w:val="00E97C7F"/>
    <w:rsid w:val="00EA001C"/>
    <w:rsid w:val="00EA0CD1"/>
    <w:rsid w:val="00EA100E"/>
    <w:rsid w:val="00EA141A"/>
    <w:rsid w:val="00EA1790"/>
    <w:rsid w:val="00EA256A"/>
    <w:rsid w:val="00EA3935"/>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8CB"/>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C48"/>
    <w:rsid w:val="00F10EB1"/>
    <w:rsid w:val="00F11188"/>
    <w:rsid w:val="00F1174E"/>
    <w:rsid w:val="00F126A8"/>
    <w:rsid w:val="00F12C00"/>
    <w:rsid w:val="00F1334C"/>
    <w:rsid w:val="00F133E3"/>
    <w:rsid w:val="00F13921"/>
    <w:rsid w:val="00F166A2"/>
    <w:rsid w:val="00F170D1"/>
    <w:rsid w:val="00F1760A"/>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31A"/>
    <w:rsid w:val="00F3181E"/>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ABB"/>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1B9"/>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21A"/>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38EF"/>
    <w:rsid w:val="00F84093"/>
    <w:rsid w:val="00F85285"/>
    <w:rsid w:val="00F85EE3"/>
    <w:rsid w:val="00F86AF6"/>
    <w:rsid w:val="00F86B0B"/>
    <w:rsid w:val="00F86F43"/>
    <w:rsid w:val="00F871C1"/>
    <w:rsid w:val="00F87CD9"/>
    <w:rsid w:val="00F87DF1"/>
    <w:rsid w:val="00F9024D"/>
    <w:rsid w:val="00F914B7"/>
    <w:rsid w:val="00F929A5"/>
    <w:rsid w:val="00F929B7"/>
    <w:rsid w:val="00F9327D"/>
    <w:rsid w:val="00F93382"/>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B28"/>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06"/>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5CA6"/>
    <w:rsid w:val="00FE6998"/>
    <w:rsid w:val="00FE7908"/>
    <w:rsid w:val="00FF0550"/>
    <w:rsid w:val="00FF0594"/>
    <w:rsid w:val="00FF05F7"/>
    <w:rsid w:val="00FF0683"/>
    <w:rsid w:val="00FF074B"/>
    <w:rsid w:val="00FF0E01"/>
    <w:rsid w:val="00FF1017"/>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martTagType w:namespaceuri="urn:schemas-tilde-lv/tildestengine" w:name="firmas"/>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206A77"/>
    <w:pPr>
      <w:keepNext/>
      <w:keepLines/>
      <w:pBdr>
        <w:bottom w:val="single" w:sz="4" w:space="2" w:color="4472C4" w:themeColor="accent1"/>
      </w:pBdr>
      <w:spacing w:before="360" w:after="120" w:line="240" w:lineRule="auto"/>
      <w:outlineLvl w:val="0"/>
    </w:pPr>
    <w:rPr>
      <w:rFonts w:asciiTheme="majorHAnsi" w:eastAsiaTheme="majorEastAsia" w:hAnsiTheme="majorHAnsi" w:cstheme="majorBidi"/>
      <w:color w:val="4472C4" w:themeColor="accent1"/>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06A77"/>
    <w:rPr>
      <w:rFonts w:asciiTheme="majorHAnsi" w:eastAsiaTheme="majorEastAsia" w:hAnsiTheme="majorHAnsi" w:cstheme="majorBidi"/>
      <w:color w:val="4472C4" w:themeColor="accent1"/>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DA43B4"/>
    <w:pPr>
      <w:tabs>
        <w:tab w:val="left" w:pos="142"/>
        <w:tab w:val="left" w:pos="660"/>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unktas1">
    <w:name w:val="Punktas 1"/>
    <w:basedOn w:val="prastasis"/>
    <w:autoRedefine/>
    <w:rsid w:val="00DB63BF"/>
    <w:pPr>
      <w:spacing w:after="0" w:line="240" w:lineRule="auto"/>
      <w:jc w:val="both"/>
    </w:pPr>
    <w:rPr>
      <w:rFonts w:asciiTheme="majorHAnsi" w:eastAsia="Calibri" w:hAnsiTheme="majorHAnsi" w:cstheme="majorHAnsi"/>
      <w:bCs/>
      <w:sz w:val="22"/>
      <w:szCs w:val="22"/>
      <w:lang w:eastAsia="en-US"/>
    </w:rPr>
  </w:style>
  <w:style w:type="paragraph" w:customStyle="1" w:styleId="FootnoteText1">
    <w:name w:val="Footnote Text1"/>
    <w:basedOn w:val="prastasis"/>
    <w:next w:val="Puslapioinaostekstas"/>
    <w:uiPriority w:val="99"/>
    <w:unhideWhenUsed/>
    <w:rsid w:val="00F3131A"/>
    <w:pPr>
      <w:spacing w:after="0" w:line="240" w:lineRule="auto"/>
    </w:pPr>
    <w:rPr>
      <w:rFonts w:eastAsia="Yu Minch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51560332">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19961582">
      <w:bodyDiv w:val="1"/>
      <w:marLeft w:val="0"/>
      <w:marRight w:val="0"/>
      <w:marTop w:val="0"/>
      <w:marBottom w:val="0"/>
      <w:divBdr>
        <w:top w:val="none" w:sz="0" w:space="0" w:color="auto"/>
        <w:left w:val="none" w:sz="0" w:space="0" w:color="auto"/>
        <w:bottom w:val="none" w:sz="0" w:space="0" w:color="auto"/>
        <w:right w:val="none" w:sz="0" w:space="0" w:color="auto"/>
      </w:divBdr>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e-tar.lt/portal/lt/legalAct/ac5a5e30878f11ed8df094f359a60216" TargetMode="Externa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Pages>
  <Words>1488</Words>
  <Characters>10641</Characters>
  <Application>Microsoft Office Word</Application>
  <DocSecurity>0</DocSecurity>
  <Lines>156</Lines>
  <Paragraphs>80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Erika Mėlynienė</cp:lastModifiedBy>
  <cp:revision>23</cp:revision>
  <dcterms:created xsi:type="dcterms:W3CDTF">2024-07-22T07:01:00Z</dcterms:created>
  <dcterms:modified xsi:type="dcterms:W3CDTF">2025-09-30T11:20:00Z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